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25"/>
        <w:gridCol w:w="3679"/>
        <w:gridCol w:w="2268"/>
        <w:gridCol w:w="1304"/>
      </w:tblGrid>
      <w:tr w:rsidR="00AA0C99" w:rsidRPr="00FF3B64" w:rsidTr="0053319B">
        <w:tc>
          <w:tcPr>
            <w:tcW w:w="2525" w:type="dxa"/>
            <w:shd w:val="clear" w:color="auto" w:fill="92CDDC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:rsidR="00AA0C99" w:rsidRPr="00FF3B64" w:rsidRDefault="00CD737E" w:rsidP="00CD737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</w:t>
            </w:r>
          </w:p>
        </w:tc>
      </w:tr>
      <w:tr w:rsidR="00AA0C99" w:rsidRPr="00FF3B64" w:rsidTr="0053319B">
        <w:tc>
          <w:tcPr>
            <w:tcW w:w="2525" w:type="dxa"/>
            <w:shd w:val="clear" w:color="auto" w:fill="92CDDC"/>
            <w:vAlign w:val="center"/>
          </w:tcPr>
          <w:p w:rsidR="00AA0C99" w:rsidRPr="00FF3B64" w:rsidRDefault="00AA0C99" w:rsidP="00604655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:rsidR="00AA0C99" w:rsidRPr="00FF3B64" w:rsidRDefault="004208D4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="00CD73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:rsidTr="0053319B">
        <w:trPr>
          <w:trHeight w:val="117"/>
        </w:trPr>
        <w:tc>
          <w:tcPr>
            <w:tcW w:w="2525" w:type="dxa"/>
            <w:shd w:val="clear" w:color="auto" w:fill="92CDDC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:rsidR="00AA0C99" w:rsidRPr="00FF3B64" w:rsidRDefault="004208D4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4208D4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Pokreni se uz aplikaciju</w:t>
            </w:r>
          </w:p>
        </w:tc>
        <w:tc>
          <w:tcPr>
            <w:tcW w:w="2268" w:type="dxa"/>
            <w:vMerge w:val="restart"/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:rsidR="00AA0C99" w:rsidRPr="00FF3B64" w:rsidRDefault="00CD737E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:rsidTr="0053319B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92CDDC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:rsidR="00000000" w:rsidRDefault="004208D4">
            <w:pPr>
              <w:spacing w:before="240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 xml:space="preserve">Fizičko zdravlje 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:rsidTr="0053319B">
        <w:tc>
          <w:tcPr>
            <w:tcW w:w="9776" w:type="dxa"/>
            <w:gridSpan w:val="4"/>
            <w:shd w:val="clear" w:color="auto" w:fill="92CDDC"/>
            <w:vAlign w:val="center"/>
          </w:tcPr>
          <w:p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:rsidTr="00604655">
        <w:tc>
          <w:tcPr>
            <w:tcW w:w="9776" w:type="dxa"/>
            <w:gridSpan w:val="4"/>
          </w:tcPr>
          <w:p w:rsidR="00000000" w:rsidRDefault="00C30C7C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r w:rsidRPr="00C30C7C">
              <w:rPr>
                <w:color w:val="231F20"/>
              </w:rPr>
              <w:t>ikt A 3.4. Učenik analizira utjecaj tehnologije na zdravlje i okoliš.</w:t>
            </w:r>
          </w:p>
          <w:p w:rsidR="00AA0C99" w:rsidRPr="002636F3" w:rsidRDefault="00C30C7C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7C">
              <w:rPr>
                <w:rFonts w:ascii="Times New Roman" w:eastAsia="Times New Roman" w:hAnsi="Times New Roman" w:cs="Times New Roman"/>
                <w:sz w:val="24"/>
                <w:szCs w:val="24"/>
              </w:rPr>
              <w:t>osr A 3.3. Razvija osobne potencijale.</w:t>
            </w:r>
          </w:p>
          <w:p w:rsidR="002636F3" w:rsidRPr="002636F3" w:rsidRDefault="00C30C7C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C7C">
              <w:rPr>
                <w:rFonts w:ascii="Times New Roman" w:eastAsia="Times New Roman" w:hAnsi="Times New Roman" w:cs="Times New Roman"/>
                <w:sz w:val="24"/>
                <w:szCs w:val="24"/>
              </w:rPr>
              <w:t>osr B 3.4. Suradnički uči i radi u timu</w:t>
            </w:r>
          </w:p>
          <w:p w:rsidR="002636F3" w:rsidRPr="00BE6E03" w:rsidRDefault="00C30C7C">
            <w:pPr>
              <w:spacing w:after="0" w:line="36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  <w:r w:rsidRPr="00C30C7C">
              <w:rPr>
                <w:rFonts w:ascii="Times New Roman" w:eastAsia="Times New Roman" w:hAnsi="Times New Roman" w:cs="Times New Roman"/>
                <w:sz w:val="24"/>
                <w:szCs w:val="24"/>
              </w:rPr>
              <w:t>A.3.2.D Opisuje važnost redovitoga tjelesnoga vježbanja kao važnog čimbenika tjelesnoga vježbanja kao važnog čimbenika regulacije tjelesne mase.</w:t>
            </w:r>
          </w:p>
        </w:tc>
      </w:tr>
      <w:tr w:rsidR="00AA0C99" w:rsidRPr="00FF3B64" w:rsidTr="0053319B">
        <w:tc>
          <w:tcPr>
            <w:tcW w:w="2525" w:type="dxa"/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:rsidR="00AA0C99" w:rsidRPr="00FF3B64" w:rsidRDefault="007B1C2D" w:rsidP="00F170E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 w:rsidR="004208D4">
              <w:rPr>
                <w:rFonts w:ascii="Times New Roman" w:eastAsia="Times New Roman" w:hAnsi="Times New Roman" w:cs="Times New Roman"/>
                <w:sz w:val="24"/>
                <w:szCs w:val="24"/>
              </w:rPr>
              <w:t>izičko zdravlje, kretanje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4208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IKT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zdravlje</w:t>
            </w:r>
          </w:p>
        </w:tc>
      </w:tr>
      <w:tr w:rsidR="00AA0C99" w:rsidRPr="00FF3B64" w:rsidTr="0053319B">
        <w:tc>
          <w:tcPr>
            <w:tcW w:w="2525" w:type="dxa"/>
            <w:tcBorders>
              <w:bottom w:val="single" w:sz="4" w:space="0" w:color="000000"/>
            </w:tcBorders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:rsidR="00AA0C99" w:rsidRPr="00FF3B64" w:rsidRDefault="002636F3" w:rsidP="0004277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pripremiti listiće iz priloga 1 i 3, </w:t>
            </w:r>
            <w:r w:rsidR="007B1C2D">
              <w:rPr>
                <w:rFonts w:ascii="Times New Roman" w:eastAsia="Times New Roman" w:hAnsi="Times New Roman" w:cs="Times New Roman"/>
                <w:sz w:val="24"/>
                <w:szCs w:val="24"/>
              </w:rPr>
              <w:t>kolaž papir, ljepila, flomasteri, škare, kreda</w:t>
            </w:r>
          </w:p>
        </w:tc>
      </w:tr>
      <w:tr w:rsidR="00AA0C99" w:rsidRPr="00FF3B64" w:rsidTr="0053319B">
        <w:tc>
          <w:tcPr>
            <w:tcW w:w="9776" w:type="dxa"/>
            <w:gridSpan w:val="4"/>
            <w:shd w:val="clear" w:color="auto" w:fill="92CDDC"/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:rsidTr="00604655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:rsidR="00000000" w:rsidRDefault="00FB469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Uvodni dio </w:t>
            </w:r>
          </w:p>
          <w:p w:rsidR="00000000" w:rsidRDefault="00C30C7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</w:t>
            </w:r>
            <w:r w:rsidRPr="00C30C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azrednik/razrednica napominje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da je cilj</w:t>
            </w:r>
            <w:r w:rsidRPr="00C30C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sata posvetiti se fizičkom zdravlju i dnevnoj fizičkoj aktivnosti. </w:t>
            </w:r>
            <w:r w:rsidR="004E24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Prisjećaju se prethodnog sata te razgovaraju o prednostima aplikacije. Na koji način ste iskoristili vrijeme koje niste provodili uz mobitel, računalo ili tablet?</w:t>
            </w:r>
          </w:p>
          <w:p w:rsidR="00000000" w:rsidRDefault="00137F2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Središnji dio </w:t>
            </w:r>
          </w:p>
          <w:p w:rsidR="00000000" w:rsidRDefault="00137F2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Razgovor o fizičkom zdravlju i važnosti kretanja. </w:t>
            </w:r>
          </w:p>
          <w:p w:rsidR="00000000" w:rsidRDefault="003D1249">
            <w:pPr>
              <w:pStyle w:val="ListParagraph"/>
              <w:numPr>
                <w:ilvl w:val="0"/>
                <w:numId w:val="9"/>
              </w:numPr>
              <w:rPr>
                <w:bCs/>
              </w:rPr>
            </w:pPr>
            <w:ins w:id="0" w:author="sk-mpovalec" w:date="2021-09-15T15:41:00Z">
              <w:r>
                <w:rPr>
                  <w:bCs/>
                </w:rPr>
                <w:t>A</w:t>
              </w:r>
            </w:ins>
            <w:del w:id="1" w:author="sk-mpovalec" w:date="2021-09-15T15:41:00Z">
              <w:r w:rsidR="00303EDA" w:rsidDel="003D1249">
                <w:rPr>
                  <w:bCs/>
                </w:rPr>
                <w:delText>a</w:delText>
              </w:r>
            </w:del>
            <w:r w:rsidR="00303EDA">
              <w:rPr>
                <w:bCs/>
              </w:rPr>
              <w:t xml:space="preserve">ktivnost </w:t>
            </w:r>
          </w:p>
          <w:p w:rsidR="00000000" w:rsidRDefault="00C30C7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0C7C">
              <w:rPr>
                <w:rFonts w:ascii="Times New Roman" w:hAnsi="Times New Roman" w:cs="Times New Roman"/>
                <w:bCs/>
                <w:sz w:val="24"/>
                <w:szCs w:val="24"/>
              </w:rPr>
              <w:t>Razrednik učenicima dijeli listiće. (Prilog 1)</w:t>
            </w:r>
            <w:r w:rsidR="00D118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Za prvi dio ove aktivnosti predviđene su 2 minute.</w:t>
            </w:r>
          </w:p>
          <w:p w:rsidR="00000000" w:rsidRDefault="004E245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Razgovor o rezultatima listića. Kako nedostatak sna i korištenje različitih uređaja može utjecati na tvoju dnevnu fizičku aktivnost. Navedi na vlastitim primjerima. Može li </w:t>
            </w:r>
            <w:r w:rsidR="00303ED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dugoročan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nedostatak fizičke aktivnosti utjecati na tvoje zdravlje?</w:t>
            </w:r>
          </w:p>
          <w:p w:rsidR="00000000" w:rsidRDefault="004E245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Razrednik/razrednica na ploču zapisuje „POSLJEDICE MANJKA FIZIČKE AKTIVNOSTI</w:t>
            </w:r>
            <w:del w:id="2" w:author="sk-mpovalec" w:date="2021-09-15T15:41:00Z">
              <w:r w:rsidDel="003D1249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delText xml:space="preserve">“. </w:delText>
              </w:r>
            </w:del>
            <w:ins w:id="3" w:author="sk-mpovalec" w:date="2021-09-15T15:41:00Z">
              <w:r w:rsidR="003D1249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”</w:t>
              </w:r>
              <w:r w:rsidR="003D1249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 xml:space="preserve">. </w:t>
              </w:r>
            </w:ins>
          </w:p>
          <w:p w:rsidR="00000000" w:rsidRDefault="004E245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Učenici nabrajaju neke od posljedica manjka fizičke aktivnosti: pretilost, bolovi u kralješnici, tromost, umor, gubitak mišićne mase i drugo. </w:t>
            </w:r>
            <w:r w:rsidR="00303ED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000000" w:rsidRDefault="00303E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 na ploču zapisuje „POKRENI SE UZ</w:t>
            </w:r>
            <w:del w:id="4" w:author="sk-mpovalec" w:date="2021-09-15T15:41:00Z">
              <w:r w:rsidDel="003D1249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delText>“.</w:delText>
              </w:r>
            </w:del>
            <w:ins w:id="5" w:author="sk-mpovalec" w:date="2021-09-15T15:41:00Z">
              <w:r w:rsidR="003D1249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”</w:t>
              </w:r>
              <w:r w:rsidR="003D1249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.</w:t>
              </w:r>
            </w:ins>
          </w:p>
          <w:p w:rsidR="00000000" w:rsidRDefault="00303E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Da bismo izbjegli posljedice nedostatka fizičke aktivnosti nabrojat ćemo neke </w:t>
            </w:r>
            <w:r w:rsidR="00D118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aktivnosti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kojima se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možemo baviti ili koje možemo uvesti u svakodnevnu rutinu. Poziva učenike da nabroje neke aktivnosti (npr. pješačenje ili vožnja biciklom do škole ili trgovine, različite igre s prijateljima u parku ili igralištu i drugo</w:t>
            </w:r>
            <w:del w:id="6" w:author="sk-mpovalec" w:date="2021-09-15T15:41:00Z">
              <w:r w:rsidDel="003D1249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delText>.</w:delText>
              </w:r>
            </w:del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  <w:r w:rsidR="00D118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Razrednik zapisuje neke ideje na ploču. </w:t>
            </w:r>
          </w:p>
          <w:p w:rsidR="00000000" w:rsidRDefault="003D1249">
            <w:pPr>
              <w:pStyle w:val="ListParagraph"/>
              <w:numPr>
                <w:ilvl w:val="0"/>
                <w:numId w:val="9"/>
              </w:numPr>
              <w:rPr>
                <w:bCs/>
              </w:rPr>
            </w:pPr>
            <w:ins w:id="7" w:author="sk-mpovalec" w:date="2021-09-15T15:42:00Z">
              <w:r>
                <w:rPr>
                  <w:bCs/>
                </w:rPr>
                <w:t>A</w:t>
              </w:r>
            </w:ins>
            <w:del w:id="8" w:author="sk-mpovalec" w:date="2021-09-15T15:42:00Z">
              <w:r w:rsidR="00303EDA" w:rsidDel="003D1249">
                <w:rPr>
                  <w:bCs/>
                </w:rPr>
                <w:delText>a</w:delText>
              </w:r>
            </w:del>
            <w:r w:rsidR="00303EDA">
              <w:rPr>
                <w:bCs/>
              </w:rPr>
              <w:t xml:space="preserve">ktivnost </w:t>
            </w:r>
          </w:p>
          <w:p w:rsidR="00000000" w:rsidRDefault="00303EDA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Za fizičku aktivnost </w:t>
            </w:r>
            <w:del w:id="9" w:author="sk-mpovalec" w:date="2021-09-15T15:42:00Z">
              <w:r w:rsidDel="003D1249">
                <w:rPr>
                  <w:rFonts w:ascii="Times New Roman" w:hAnsi="Times New Roman" w:cs="Times New Roman"/>
                  <w:bCs/>
                  <w:sz w:val="24"/>
                  <w:szCs w:val="24"/>
                </w:rPr>
                <w:delText xml:space="preserve">je </w:delText>
              </w:r>
            </w:del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katkada</w:t>
            </w:r>
            <w:ins w:id="10" w:author="sk-mpovalec" w:date="2021-09-15T15:42:00Z">
              <w:r w:rsidR="003D1249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 xml:space="preserve"> je</w:t>
              </w:r>
            </w:ins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potreban dodatni poticaj ili motivacija. Učenici su podijeljeni u grupe po nekoliko učenika. </w:t>
            </w:r>
          </w:p>
          <w:p w:rsidR="00000000" w:rsidRDefault="00D118A7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Razrednik/razrednica zadaje zadatak da svaka grupa izradi jedan plakat sa jednom ili više motivacijskih poruka. Dijeli im kolaž papir, ljepila, škare i flomastere. Za ovaj dio aktivnosti predviđeno je 25 minuta. </w:t>
            </w:r>
          </w:p>
          <w:p w:rsidR="00000000" w:rsidRDefault="007B1C2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Po završetku izrade svojih plakata, učenici ih postavljaju na pano u svom razredu. </w:t>
            </w:r>
          </w:p>
          <w:p w:rsidR="00000000" w:rsidRDefault="00D242C1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B1C2D" w:rsidRPr="007B1C2D" w:rsidRDefault="007B1C2D" w:rsidP="007B1C2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1C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:rsidR="00000000" w:rsidRDefault="007B1C2D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Na kraju sata razrednik/razrednica učenicima postavlja novi sedmodnevni izazov. </w:t>
            </w:r>
            <w:r w:rsidR="002636F3">
              <w:rPr>
                <w:rFonts w:ascii="Times New Roman" w:hAnsi="Times New Roman" w:cs="Times New Roman"/>
                <w:bCs/>
                <w:sz w:val="24"/>
                <w:szCs w:val="24"/>
              </w:rPr>
              <w:t>Predstavlja učenicima aplikaciju (Prilog 4). Preuzeti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aplikaciju </w:t>
            </w:r>
            <w:r w:rsidRPr="003D1249">
              <w:rPr>
                <w:rFonts w:ascii="Times New Roman" w:hAnsi="Times New Roman" w:cs="Times New Roman"/>
                <w:bCs/>
                <w:i/>
                <w:sz w:val="24"/>
                <w:szCs w:val="24"/>
                <w:rPrChange w:id="11" w:author="sk-mpovalec" w:date="2021-09-15T15:42:00Z"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</w:rPrChange>
              </w:rPr>
              <w:t xml:space="preserve">Exercise for Kids </w:t>
            </w:r>
            <w:r w:rsidR="0025648A" w:rsidRPr="003D1249">
              <w:rPr>
                <w:rFonts w:ascii="Times New Roman" w:hAnsi="Times New Roman" w:cs="Times New Roman"/>
                <w:bCs/>
                <w:i/>
                <w:sz w:val="24"/>
                <w:szCs w:val="24"/>
                <w:rPrChange w:id="12" w:author="sk-mpovalec" w:date="2021-09-15T15:42:00Z"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</w:rPrChange>
              </w:rPr>
              <w:t>at home</w:t>
            </w:r>
            <w:r w:rsidR="002564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:rsidR="003D1249" w:rsidRDefault="0025648A" w:rsidP="003D1249">
            <w:pPr>
              <w:spacing w:after="0" w:line="360" w:lineRule="auto"/>
              <w:rPr>
                <w:ins w:id="13" w:author="sk-mpovalec" w:date="2021-09-15T15:42:00Z"/>
                <w:rFonts w:ascii="Times New Roman" w:hAnsi="Times New Roman" w:cs="Times New Roman"/>
                <w:bCs/>
                <w:sz w:val="24"/>
                <w:szCs w:val="24"/>
              </w:rPr>
              <w:pPrChange w:id="14" w:author="sk-mpovalec" w:date="2021-09-15T15:42:00Z">
                <w:pPr>
                  <w:spacing w:after="0" w:line="360" w:lineRule="auto"/>
                  <w:jc w:val="both"/>
                </w:pPr>
              </w:pPrChange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Zadatak za učenike: Svakodnevno sljedećih tjedan </w:t>
            </w:r>
            <w:r w:rsidR="002D7E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dana </w:t>
            </w:r>
            <w:bookmarkStart w:id="15" w:name="_GoBack"/>
            <w:bookmarkEnd w:id="15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 isto vrijeme vježbajte uz aplikac</w:t>
            </w:r>
            <w:r w:rsidR="002636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iju. </w:t>
            </w:r>
          </w:p>
          <w:p w:rsidR="00000000" w:rsidRDefault="002636F3" w:rsidP="003D1249">
            <w:pPr>
              <w:spacing w:after="0" w:line="360" w:lineRule="auto"/>
              <w:rPr>
                <w:bCs/>
              </w:rPr>
              <w:pPrChange w:id="16" w:author="sk-mpovalec" w:date="2021-09-15T15:42:00Z">
                <w:pPr>
                  <w:spacing w:after="0" w:line="360" w:lineRule="auto"/>
                  <w:jc w:val="both"/>
                </w:pPr>
              </w:pPrChange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Na listiću vodite bilješke</w:t>
            </w:r>
            <w:r w:rsidR="002564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(P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rilog 3</w:t>
            </w:r>
            <w:r w:rsidR="0025648A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AA0C99" w:rsidRPr="00E31005">
              <w:rPr>
                <w:b/>
                <w:bCs/>
              </w:rPr>
              <w:br/>
            </w:r>
          </w:p>
        </w:tc>
      </w:tr>
    </w:tbl>
    <w:p w:rsidR="000210F5" w:rsidRDefault="00D242C1"/>
    <w:p w:rsidR="00AA0C99" w:rsidRDefault="00AA0C99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  <w:r>
        <w:br w:type="page"/>
      </w:r>
    </w:p>
    <w:p w:rsidR="00442C58" w:rsidRPr="003D1249" w:rsidRDefault="00AA0C99" w:rsidP="001470FC">
      <w:pPr>
        <w:rPr>
          <w:rFonts w:ascii="Times New Roman" w:hAnsi="Times New Roman" w:cs="Times New Roman"/>
          <w:b/>
          <w:sz w:val="24"/>
          <w:szCs w:val="24"/>
          <w:rPrChange w:id="17" w:author="sk-mpovalec" w:date="2021-09-15T15:43:00Z">
            <w:rPr>
              <w:rFonts w:ascii="Times New Roman" w:hAnsi="Times New Roman" w:cs="Times New Roman"/>
              <w:b/>
              <w:sz w:val="24"/>
              <w:szCs w:val="24"/>
            </w:rPr>
          </w:rPrChange>
        </w:rPr>
      </w:pPr>
      <w:r w:rsidRPr="003D1249">
        <w:rPr>
          <w:rFonts w:ascii="Times New Roman" w:hAnsi="Times New Roman" w:cs="Times New Roman"/>
          <w:b/>
          <w:sz w:val="24"/>
          <w:szCs w:val="24"/>
          <w:rPrChange w:id="18" w:author="sk-mpovalec" w:date="2021-09-15T15:43:00Z">
            <w:rPr>
              <w:rFonts w:ascii="Times New Roman" w:hAnsi="Times New Roman" w:cs="Times New Roman"/>
              <w:b/>
              <w:sz w:val="24"/>
              <w:szCs w:val="24"/>
            </w:rPr>
          </w:rPrChange>
        </w:rPr>
        <w:lastRenderedPageBreak/>
        <w:t>Prilog</w:t>
      </w:r>
      <w:r w:rsidR="00810E10" w:rsidRPr="003D1249">
        <w:rPr>
          <w:rFonts w:ascii="Times New Roman" w:hAnsi="Times New Roman" w:cs="Times New Roman"/>
          <w:b/>
          <w:sz w:val="24"/>
          <w:szCs w:val="24"/>
          <w:rPrChange w:id="19" w:author="sk-mpovalec" w:date="2021-09-15T15:43:00Z">
            <w:rPr>
              <w:rFonts w:ascii="Times New Roman" w:hAnsi="Times New Roman" w:cs="Times New Roman"/>
              <w:b/>
              <w:sz w:val="24"/>
              <w:szCs w:val="24"/>
            </w:rPr>
          </w:rPrChange>
        </w:rPr>
        <w:t xml:space="preserve"> 1</w:t>
      </w:r>
    </w:p>
    <w:p w:rsidR="00137F22" w:rsidRPr="003D1249" w:rsidRDefault="00137F22" w:rsidP="001470FC">
      <w:pPr>
        <w:rPr>
          <w:rFonts w:ascii="Times New Roman" w:hAnsi="Times New Roman" w:cs="Times New Roman"/>
          <w:b/>
          <w:sz w:val="24"/>
          <w:szCs w:val="24"/>
          <w:rPrChange w:id="20" w:author="sk-mpovalec" w:date="2021-09-15T15:43:00Z">
            <w:rPr>
              <w:rFonts w:ascii="Times New Roman" w:hAnsi="Times New Roman" w:cs="Times New Roman"/>
              <w:b/>
              <w:sz w:val="24"/>
              <w:szCs w:val="24"/>
            </w:rPr>
          </w:rPrChange>
        </w:rPr>
      </w:pPr>
    </w:p>
    <w:p w:rsidR="00F170EF" w:rsidRPr="003D1249" w:rsidRDefault="00D242C1" w:rsidP="001470FC">
      <w:pPr>
        <w:rPr>
          <w:rFonts w:ascii="Times New Roman" w:hAnsi="Times New Roman" w:cs="Times New Roman"/>
          <w:sz w:val="24"/>
          <w:szCs w:val="24"/>
          <w:rPrChange w:id="21" w:author="sk-mpovalec" w:date="2021-09-15T15:43:00Z">
            <w:rPr>
              <w:rFonts w:ascii="Times New Roman" w:hAnsi="Times New Roman" w:cs="Times New Roman"/>
              <w:sz w:val="24"/>
              <w:szCs w:val="24"/>
            </w:rPr>
          </w:rPrChange>
        </w:rPr>
      </w:pPr>
      <w:r w:rsidRPr="003D1249">
        <w:rPr>
          <w:rFonts w:ascii="Times New Roman" w:eastAsia="Times New Roman" w:hAnsi="Times New Roman" w:cs="Times New Roman"/>
          <w:b/>
          <w:noProof/>
          <w:color w:val="231F20"/>
          <w:sz w:val="24"/>
          <w:szCs w:val="24"/>
          <w:rPrChange w:id="22" w:author="sk-mpovalec" w:date="2021-09-15T15:43:00Z">
            <w:rPr>
              <w:rFonts w:ascii="Times New Roman" w:eastAsia="Times New Roman" w:hAnsi="Times New Roman" w:cs="Times New Roman"/>
              <w:b/>
              <w:noProof/>
              <w:color w:val="231F20"/>
              <w:sz w:val="24"/>
              <w:szCs w:val="24"/>
            </w:rPr>
          </w:rPrChange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4371340</wp:posOffset>
            </wp:positionH>
            <wp:positionV relativeFrom="paragraph">
              <wp:posOffset>56819</wp:posOffset>
            </wp:positionV>
            <wp:extent cx="1352523" cy="2133545"/>
            <wp:effectExtent l="0" t="0" r="635" b="635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isspng-jumping-jack-exercise-physical-activity-obesity-st-jumping-jacks-5b57d95b5956d6.378079971532483931366.p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8388" r="18223"/>
                    <a:stretch/>
                  </pic:blipFill>
                  <pic:spPr bwMode="auto">
                    <a:xfrm>
                      <a:off x="0" y="0"/>
                      <a:ext cx="1352523" cy="21335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137F22" w:rsidRPr="003D1249">
        <w:rPr>
          <w:rFonts w:ascii="Times New Roman" w:hAnsi="Times New Roman" w:cs="Times New Roman"/>
          <w:b/>
          <w:rPrChange w:id="23" w:author="sk-mpovalec" w:date="2021-09-15T15:43:00Z">
            <w:rPr>
              <w:b/>
            </w:rPr>
          </w:rPrChange>
        </w:rPr>
        <w:t>U tablicu unesi točno vrijeme koje provodiš u određenoj aktivnosti</w:t>
      </w:r>
    </w:p>
    <w:tbl>
      <w:tblPr>
        <w:tblStyle w:val="TableGrid"/>
        <w:tblW w:w="0" w:type="auto"/>
        <w:tblLook w:val="04A0"/>
      </w:tblPr>
      <w:tblGrid>
        <w:gridCol w:w="4106"/>
        <w:gridCol w:w="2777"/>
      </w:tblGrid>
      <w:tr w:rsidR="00FB4690" w:rsidRPr="003D1249" w:rsidTr="0053319B">
        <w:trPr>
          <w:trHeight w:val="414"/>
        </w:trPr>
        <w:tc>
          <w:tcPr>
            <w:tcW w:w="4106" w:type="dxa"/>
            <w:shd w:val="clear" w:color="auto" w:fill="92CDDC"/>
          </w:tcPr>
          <w:p w:rsidR="00FB4690" w:rsidRPr="003D1249" w:rsidRDefault="00FB4690" w:rsidP="001470FC">
            <w:pPr>
              <w:rPr>
                <w:rFonts w:ascii="Times New Roman" w:hAnsi="Times New Roman" w:cs="Times New Roman"/>
                <w:b/>
                <w:sz w:val="24"/>
                <w:szCs w:val="24"/>
                <w:rPrChange w:id="24" w:author="sk-mpovalec" w:date="2021-09-15T15:43:00Z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rPrChange>
              </w:rPr>
            </w:pPr>
            <w:r w:rsidRPr="003D1249">
              <w:rPr>
                <w:rFonts w:ascii="Times New Roman" w:hAnsi="Times New Roman" w:cs="Times New Roman"/>
                <w:b/>
                <w:sz w:val="24"/>
                <w:szCs w:val="24"/>
                <w:rPrChange w:id="25" w:author="sk-mpovalec" w:date="2021-09-15T15:43:00Z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rPrChange>
              </w:rPr>
              <w:t>Dnevno</w:t>
            </w:r>
          </w:p>
        </w:tc>
        <w:tc>
          <w:tcPr>
            <w:tcW w:w="2777" w:type="dxa"/>
            <w:shd w:val="clear" w:color="auto" w:fill="92CDDC"/>
          </w:tcPr>
          <w:p w:rsidR="00000000" w:rsidRPr="003D1249" w:rsidRDefault="00FB46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rPrChange w:id="26" w:author="sk-mpovalec" w:date="2021-09-15T15:43:00Z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rPrChange>
              </w:rPr>
            </w:pPr>
            <w:r w:rsidRPr="003D1249">
              <w:rPr>
                <w:rFonts w:ascii="Times New Roman" w:hAnsi="Times New Roman" w:cs="Times New Roman"/>
                <w:b/>
                <w:sz w:val="24"/>
                <w:szCs w:val="24"/>
                <w:rPrChange w:id="27" w:author="sk-mpovalec" w:date="2021-09-15T15:43:00Z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rPrChange>
              </w:rPr>
              <w:t>Vrijeme</w:t>
            </w:r>
          </w:p>
        </w:tc>
      </w:tr>
      <w:tr w:rsidR="00FB4690" w:rsidRPr="003D1249" w:rsidTr="00137F22">
        <w:trPr>
          <w:trHeight w:val="425"/>
        </w:trPr>
        <w:tc>
          <w:tcPr>
            <w:tcW w:w="4106" w:type="dxa"/>
          </w:tcPr>
          <w:p w:rsidR="00000000" w:rsidRPr="003D1249" w:rsidRDefault="00C30C7C">
            <w:pPr>
              <w:jc w:val="right"/>
              <w:rPr>
                <w:rFonts w:ascii="Times New Roman" w:hAnsi="Times New Roman" w:cs="Times New Roman"/>
                <w:sz w:val="24"/>
                <w:szCs w:val="24"/>
                <w:rPrChange w:id="28" w:author="sk-mpovalec" w:date="2021-09-15T15:43:00Z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</w:pPr>
            <w:r w:rsidRPr="003D1249">
              <w:rPr>
                <w:rFonts w:ascii="Times New Roman" w:hAnsi="Times New Roman" w:cs="Times New Roman"/>
                <w:sz w:val="24"/>
                <w:szCs w:val="24"/>
                <w:rPrChange w:id="29" w:author="sk-mpovalec" w:date="2021-09-15T15:43:00Z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  <w:t>spavam</w:t>
            </w:r>
          </w:p>
        </w:tc>
        <w:tc>
          <w:tcPr>
            <w:tcW w:w="2777" w:type="dxa"/>
          </w:tcPr>
          <w:p w:rsidR="00FB4690" w:rsidRPr="003D1249" w:rsidRDefault="00FB4690" w:rsidP="001470FC">
            <w:pPr>
              <w:rPr>
                <w:rFonts w:ascii="Times New Roman" w:hAnsi="Times New Roman" w:cs="Times New Roman"/>
                <w:b/>
                <w:sz w:val="24"/>
                <w:szCs w:val="24"/>
                <w:rPrChange w:id="30" w:author="sk-mpovalec" w:date="2021-09-15T15:43:00Z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rPrChange>
              </w:rPr>
            </w:pPr>
          </w:p>
        </w:tc>
      </w:tr>
      <w:tr w:rsidR="00FB4690" w:rsidRPr="003D1249" w:rsidTr="00137F22">
        <w:trPr>
          <w:trHeight w:val="414"/>
        </w:trPr>
        <w:tc>
          <w:tcPr>
            <w:tcW w:w="4106" w:type="dxa"/>
          </w:tcPr>
          <w:p w:rsidR="00000000" w:rsidRPr="003D1249" w:rsidRDefault="00C30C7C">
            <w:pPr>
              <w:jc w:val="right"/>
              <w:rPr>
                <w:rFonts w:ascii="Times New Roman" w:hAnsi="Times New Roman" w:cs="Times New Roman"/>
                <w:sz w:val="24"/>
                <w:szCs w:val="24"/>
                <w:rPrChange w:id="31" w:author="sk-mpovalec" w:date="2021-09-15T15:43:00Z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</w:pPr>
            <w:r w:rsidRPr="003D1249">
              <w:rPr>
                <w:rFonts w:ascii="Times New Roman" w:hAnsi="Times New Roman" w:cs="Times New Roman"/>
                <w:sz w:val="24"/>
                <w:szCs w:val="24"/>
                <w:rPrChange w:id="32" w:author="sk-mpovalec" w:date="2021-09-15T15:43:00Z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  <w:t>pješačim do škole</w:t>
            </w:r>
          </w:p>
        </w:tc>
        <w:tc>
          <w:tcPr>
            <w:tcW w:w="2777" w:type="dxa"/>
          </w:tcPr>
          <w:p w:rsidR="00FB4690" w:rsidRPr="003D1249" w:rsidRDefault="00FB4690" w:rsidP="001470FC">
            <w:pPr>
              <w:rPr>
                <w:rFonts w:ascii="Times New Roman" w:hAnsi="Times New Roman" w:cs="Times New Roman"/>
                <w:b/>
                <w:sz w:val="24"/>
                <w:szCs w:val="24"/>
                <w:rPrChange w:id="33" w:author="sk-mpovalec" w:date="2021-09-15T15:43:00Z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rPrChange>
              </w:rPr>
            </w:pPr>
          </w:p>
        </w:tc>
      </w:tr>
      <w:tr w:rsidR="00FB4690" w:rsidRPr="003D1249" w:rsidTr="00137F22">
        <w:trPr>
          <w:trHeight w:val="414"/>
        </w:trPr>
        <w:tc>
          <w:tcPr>
            <w:tcW w:w="4106" w:type="dxa"/>
          </w:tcPr>
          <w:p w:rsidR="00000000" w:rsidRPr="003D1249" w:rsidRDefault="00C30C7C">
            <w:pPr>
              <w:jc w:val="right"/>
              <w:rPr>
                <w:rFonts w:ascii="Times New Roman" w:hAnsi="Times New Roman" w:cs="Times New Roman"/>
                <w:sz w:val="24"/>
                <w:szCs w:val="24"/>
                <w:rPrChange w:id="34" w:author="sk-mpovalec" w:date="2021-09-15T15:43:00Z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</w:pPr>
            <w:r w:rsidRPr="003D1249">
              <w:rPr>
                <w:rFonts w:ascii="Times New Roman" w:hAnsi="Times New Roman" w:cs="Times New Roman"/>
                <w:sz w:val="24"/>
                <w:szCs w:val="24"/>
                <w:rPrChange w:id="35" w:author="sk-mpovalec" w:date="2021-09-15T15:43:00Z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  <w:t>na mobitelu, tabletu, računalu i slično</w:t>
            </w:r>
            <w:r w:rsidR="00137F22" w:rsidRPr="003D1249">
              <w:rPr>
                <w:rFonts w:ascii="Times New Roman" w:hAnsi="Times New Roman" w:cs="Times New Roman"/>
                <w:sz w:val="24"/>
                <w:szCs w:val="24"/>
                <w:rPrChange w:id="36" w:author="sk-mpovalec" w:date="2021-09-15T15:43:00Z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  <w:t>m</w:t>
            </w:r>
            <w:r w:rsidRPr="003D1249">
              <w:rPr>
                <w:rFonts w:ascii="Times New Roman" w:hAnsi="Times New Roman" w:cs="Times New Roman"/>
                <w:sz w:val="24"/>
                <w:szCs w:val="24"/>
                <w:rPrChange w:id="37" w:author="sk-mpovalec" w:date="2021-09-15T15:43:00Z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  <w:t xml:space="preserve"> provodim</w:t>
            </w:r>
          </w:p>
        </w:tc>
        <w:tc>
          <w:tcPr>
            <w:tcW w:w="2777" w:type="dxa"/>
          </w:tcPr>
          <w:p w:rsidR="00FB4690" w:rsidRPr="003D1249" w:rsidRDefault="00FB4690" w:rsidP="001470FC">
            <w:pPr>
              <w:rPr>
                <w:rFonts w:ascii="Times New Roman" w:hAnsi="Times New Roman" w:cs="Times New Roman"/>
                <w:b/>
                <w:sz w:val="24"/>
                <w:szCs w:val="24"/>
                <w:rPrChange w:id="38" w:author="sk-mpovalec" w:date="2021-09-15T15:43:00Z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rPrChange>
              </w:rPr>
            </w:pPr>
          </w:p>
        </w:tc>
      </w:tr>
      <w:tr w:rsidR="00FB4690" w:rsidRPr="003D1249" w:rsidTr="00137F22">
        <w:trPr>
          <w:trHeight w:val="425"/>
        </w:trPr>
        <w:tc>
          <w:tcPr>
            <w:tcW w:w="4106" w:type="dxa"/>
          </w:tcPr>
          <w:p w:rsidR="00000000" w:rsidRPr="003D1249" w:rsidRDefault="00C30C7C">
            <w:pPr>
              <w:jc w:val="right"/>
              <w:rPr>
                <w:rFonts w:ascii="Times New Roman" w:hAnsi="Times New Roman" w:cs="Times New Roman"/>
                <w:sz w:val="24"/>
                <w:szCs w:val="24"/>
                <w:rPrChange w:id="39" w:author="sk-mpovalec" w:date="2021-09-15T15:43:00Z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</w:pPr>
            <w:r w:rsidRPr="003D1249">
              <w:rPr>
                <w:rFonts w:ascii="Times New Roman" w:hAnsi="Times New Roman" w:cs="Times New Roman"/>
                <w:sz w:val="24"/>
                <w:szCs w:val="24"/>
                <w:rPrChange w:id="40" w:author="sk-mpovalec" w:date="2021-09-15T15:43:00Z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  <w:t>sjedim u školi</w:t>
            </w:r>
          </w:p>
        </w:tc>
        <w:tc>
          <w:tcPr>
            <w:tcW w:w="2777" w:type="dxa"/>
          </w:tcPr>
          <w:p w:rsidR="00FB4690" w:rsidRPr="003D1249" w:rsidRDefault="00FB4690" w:rsidP="001470FC">
            <w:pPr>
              <w:rPr>
                <w:rFonts w:ascii="Times New Roman" w:hAnsi="Times New Roman" w:cs="Times New Roman"/>
                <w:b/>
                <w:sz w:val="24"/>
                <w:szCs w:val="24"/>
                <w:rPrChange w:id="41" w:author="sk-mpovalec" w:date="2021-09-15T15:43:00Z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rPrChange>
              </w:rPr>
            </w:pPr>
          </w:p>
        </w:tc>
      </w:tr>
      <w:tr w:rsidR="00FB4690" w:rsidRPr="003D1249" w:rsidTr="00137F22">
        <w:trPr>
          <w:trHeight w:val="414"/>
        </w:trPr>
        <w:tc>
          <w:tcPr>
            <w:tcW w:w="4106" w:type="dxa"/>
          </w:tcPr>
          <w:p w:rsidR="00000000" w:rsidRPr="003D1249" w:rsidRDefault="00C30C7C">
            <w:pPr>
              <w:jc w:val="right"/>
              <w:rPr>
                <w:rFonts w:ascii="Times New Roman" w:hAnsi="Times New Roman" w:cs="Times New Roman"/>
                <w:sz w:val="24"/>
                <w:szCs w:val="24"/>
                <w:rPrChange w:id="42" w:author="sk-mpovalec" w:date="2021-09-15T15:43:00Z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</w:pPr>
            <w:r w:rsidRPr="003D1249">
              <w:rPr>
                <w:rFonts w:ascii="Times New Roman" w:hAnsi="Times New Roman" w:cs="Times New Roman"/>
                <w:sz w:val="24"/>
                <w:szCs w:val="24"/>
                <w:rPrChange w:id="43" w:author="sk-mpovalec" w:date="2021-09-15T15:43:00Z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  <w:t>treniram</w:t>
            </w:r>
          </w:p>
        </w:tc>
        <w:tc>
          <w:tcPr>
            <w:tcW w:w="2777" w:type="dxa"/>
          </w:tcPr>
          <w:p w:rsidR="00FB4690" w:rsidRPr="003D1249" w:rsidRDefault="00FB4690" w:rsidP="001470FC">
            <w:pPr>
              <w:rPr>
                <w:rFonts w:ascii="Times New Roman" w:hAnsi="Times New Roman" w:cs="Times New Roman"/>
                <w:b/>
                <w:sz w:val="24"/>
                <w:szCs w:val="24"/>
                <w:rPrChange w:id="44" w:author="sk-mpovalec" w:date="2021-09-15T15:43:00Z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rPrChange>
              </w:rPr>
            </w:pPr>
          </w:p>
        </w:tc>
      </w:tr>
    </w:tbl>
    <w:p w:rsidR="00137F22" w:rsidRPr="003D1249" w:rsidRDefault="00137F22" w:rsidP="001470FC">
      <w:pPr>
        <w:rPr>
          <w:rFonts w:ascii="Times New Roman" w:hAnsi="Times New Roman" w:cs="Times New Roman"/>
          <w:b/>
          <w:sz w:val="24"/>
          <w:szCs w:val="24"/>
          <w:rPrChange w:id="45" w:author="sk-mpovalec" w:date="2021-09-15T15:43:00Z">
            <w:rPr>
              <w:rFonts w:ascii="Times New Roman" w:hAnsi="Times New Roman" w:cs="Times New Roman"/>
              <w:b/>
              <w:sz w:val="24"/>
              <w:szCs w:val="24"/>
            </w:rPr>
          </w:rPrChange>
        </w:rPr>
      </w:pPr>
    </w:p>
    <w:p w:rsidR="00137F22" w:rsidRPr="003D1249" w:rsidRDefault="00137F22" w:rsidP="001470FC">
      <w:pPr>
        <w:rPr>
          <w:rFonts w:ascii="Times New Roman" w:hAnsi="Times New Roman" w:cs="Times New Roman"/>
          <w:b/>
          <w:sz w:val="24"/>
          <w:szCs w:val="24"/>
          <w:rPrChange w:id="46" w:author="sk-mpovalec" w:date="2021-09-15T15:43:00Z">
            <w:rPr>
              <w:rFonts w:ascii="Times New Roman" w:hAnsi="Times New Roman" w:cs="Times New Roman"/>
              <w:b/>
              <w:sz w:val="24"/>
              <w:szCs w:val="24"/>
            </w:rPr>
          </w:rPrChange>
        </w:rPr>
      </w:pPr>
    </w:p>
    <w:p w:rsidR="00137F22" w:rsidRPr="003D1249" w:rsidRDefault="00D242C1" w:rsidP="00137F22">
      <w:pPr>
        <w:rPr>
          <w:rFonts w:ascii="Times New Roman" w:hAnsi="Times New Roman" w:cs="Times New Roman"/>
          <w:sz w:val="24"/>
          <w:szCs w:val="24"/>
          <w:rPrChange w:id="47" w:author="sk-mpovalec" w:date="2021-09-15T15:43:00Z">
            <w:rPr>
              <w:rFonts w:ascii="Times New Roman" w:hAnsi="Times New Roman" w:cs="Times New Roman"/>
              <w:sz w:val="24"/>
              <w:szCs w:val="24"/>
            </w:rPr>
          </w:rPrChange>
        </w:rPr>
      </w:pPr>
      <w:r w:rsidRPr="003D1249">
        <w:rPr>
          <w:rFonts w:ascii="Times New Roman" w:hAnsi="Times New Roman" w:cs="Times New Roman"/>
          <w:b/>
          <w:noProof/>
          <w:sz w:val="24"/>
          <w:szCs w:val="24"/>
          <w:rPrChange w:id="48" w:author="sk-mpovalec" w:date="2021-09-15T15:43:00Z">
            <w:rPr>
              <w:rFonts w:ascii="Times New Roman" w:hAnsi="Times New Roman" w:cs="Times New Roman"/>
              <w:b/>
              <w:noProof/>
              <w:sz w:val="24"/>
              <w:szCs w:val="24"/>
            </w:rPr>
          </w:rPrChange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4372665</wp:posOffset>
            </wp:positionH>
            <wp:positionV relativeFrom="paragraph">
              <wp:posOffset>70319</wp:posOffset>
            </wp:positionV>
            <wp:extent cx="1352523" cy="2133545"/>
            <wp:effectExtent l="0" t="0" r="635" b="635"/>
            <wp:wrapNone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isspng-jumping-jack-exercise-physical-activity-obesity-st-jumping-jacks-5b57d95b5956d6.378079971532483931366.p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8388" r="18223"/>
                    <a:stretch/>
                  </pic:blipFill>
                  <pic:spPr bwMode="auto">
                    <a:xfrm>
                      <a:off x="0" y="0"/>
                      <a:ext cx="1352523" cy="21335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137F22" w:rsidRPr="003D1249">
        <w:rPr>
          <w:rFonts w:ascii="Times New Roman" w:eastAsia="Times New Roman" w:hAnsi="Times New Roman" w:cs="Times New Roman"/>
          <w:b/>
          <w:color w:val="231F20"/>
          <w:sz w:val="24"/>
          <w:szCs w:val="24"/>
          <w:rPrChange w:id="49" w:author="sk-mpovalec" w:date="2021-09-15T15:43:00Z">
            <w:rPr>
              <w:rFonts w:ascii="Times New Roman" w:eastAsia="Times New Roman" w:hAnsi="Times New Roman" w:cs="Times New Roman"/>
              <w:b/>
              <w:color w:val="231F20"/>
              <w:sz w:val="24"/>
              <w:szCs w:val="24"/>
            </w:rPr>
          </w:rPrChange>
        </w:rPr>
        <w:t>U tablicu unesi točno vrijeme koje provodiš u određenoj aktivnosti</w:t>
      </w:r>
    </w:p>
    <w:tbl>
      <w:tblPr>
        <w:tblStyle w:val="TableGrid"/>
        <w:tblW w:w="0" w:type="auto"/>
        <w:tblLook w:val="04A0"/>
      </w:tblPr>
      <w:tblGrid>
        <w:gridCol w:w="4106"/>
        <w:gridCol w:w="2777"/>
      </w:tblGrid>
      <w:tr w:rsidR="00137F22" w:rsidRPr="003D1249" w:rsidTr="0053319B">
        <w:trPr>
          <w:trHeight w:val="414"/>
        </w:trPr>
        <w:tc>
          <w:tcPr>
            <w:tcW w:w="4106" w:type="dxa"/>
            <w:shd w:val="clear" w:color="auto" w:fill="92CDDC"/>
          </w:tcPr>
          <w:p w:rsidR="00137F22" w:rsidRPr="003D1249" w:rsidRDefault="00137F22" w:rsidP="001969B8">
            <w:pPr>
              <w:rPr>
                <w:rFonts w:ascii="Times New Roman" w:hAnsi="Times New Roman" w:cs="Times New Roman"/>
                <w:b/>
                <w:sz w:val="24"/>
                <w:szCs w:val="24"/>
                <w:rPrChange w:id="50" w:author="sk-mpovalec" w:date="2021-09-15T15:43:00Z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rPrChange>
              </w:rPr>
            </w:pPr>
            <w:r w:rsidRPr="003D1249">
              <w:rPr>
                <w:rFonts w:ascii="Times New Roman" w:hAnsi="Times New Roman" w:cs="Times New Roman"/>
                <w:b/>
                <w:sz w:val="24"/>
                <w:szCs w:val="24"/>
                <w:rPrChange w:id="51" w:author="sk-mpovalec" w:date="2021-09-15T15:43:00Z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rPrChange>
              </w:rPr>
              <w:t>Dnevno</w:t>
            </w:r>
          </w:p>
        </w:tc>
        <w:tc>
          <w:tcPr>
            <w:tcW w:w="2777" w:type="dxa"/>
            <w:shd w:val="clear" w:color="auto" w:fill="92CDDC"/>
          </w:tcPr>
          <w:p w:rsidR="00137F22" w:rsidRPr="003D1249" w:rsidRDefault="00137F22" w:rsidP="00196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rPrChange w:id="52" w:author="sk-mpovalec" w:date="2021-09-15T15:43:00Z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rPrChange>
              </w:rPr>
            </w:pPr>
            <w:r w:rsidRPr="003D1249">
              <w:rPr>
                <w:rFonts w:ascii="Times New Roman" w:hAnsi="Times New Roman" w:cs="Times New Roman"/>
                <w:b/>
                <w:sz w:val="24"/>
                <w:szCs w:val="24"/>
                <w:rPrChange w:id="53" w:author="sk-mpovalec" w:date="2021-09-15T15:43:00Z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rPrChange>
              </w:rPr>
              <w:t>Vrijeme</w:t>
            </w:r>
          </w:p>
        </w:tc>
      </w:tr>
      <w:tr w:rsidR="00137F22" w:rsidRPr="003D1249" w:rsidTr="001969B8">
        <w:trPr>
          <w:trHeight w:val="425"/>
        </w:trPr>
        <w:tc>
          <w:tcPr>
            <w:tcW w:w="4106" w:type="dxa"/>
          </w:tcPr>
          <w:p w:rsidR="00137F22" w:rsidRPr="003D1249" w:rsidRDefault="00137F22" w:rsidP="001969B8">
            <w:pPr>
              <w:jc w:val="right"/>
              <w:rPr>
                <w:rFonts w:ascii="Times New Roman" w:hAnsi="Times New Roman" w:cs="Times New Roman"/>
                <w:sz w:val="24"/>
                <w:szCs w:val="24"/>
                <w:rPrChange w:id="54" w:author="sk-mpovalec" w:date="2021-09-15T15:43:00Z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</w:pPr>
            <w:r w:rsidRPr="003D1249">
              <w:rPr>
                <w:rFonts w:ascii="Times New Roman" w:hAnsi="Times New Roman" w:cs="Times New Roman"/>
                <w:sz w:val="24"/>
                <w:szCs w:val="24"/>
                <w:rPrChange w:id="55" w:author="sk-mpovalec" w:date="2021-09-15T15:43:00Z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  <w:t>spavam</w:t>
            </w:r>
          </w:p>
        </w:tc>
        <w:tc>
          <w:tcPr>
            <w:tcW w:w="2777" w:type="dxa"/>
          </w:tcPr>
          <w:p w:rsidR="00137F22" w:rsidRPr="003D1249" w:rsidRDefault="00137F22" w:rsidP="001969B8">
            <w:pPr>
              <w:rPr>
                <w:rFonts w:ascii="Times New Roman" w:hAnsi="Times New Roman" w:cs="Times New Roman"/>
                <w:b/>
                <w:sz w:val="24"/>
                <w:szCs w:val="24"/>
                <w:rPrChange w:id="56" w:author="sk-mpovalec" w:date="2021-09-15T15:43:00Z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rPrChange>
              </w:rPr>
            </w:pPr>
          </w:p>
        </w:tc>
      </w:tr>
      <w:tr w:rsidR="00137F22" w:rsidRPr="003D1249" w:rsidTr="001969B8">
        <w:trPr>
          <w:trHeight w:val="414"/>
        </w:trPr>
        <w:tc>
          <w:tcPr>
            <w:tcW w:w="4106" w:type="dxa"/>
          </w:tcPr>
          <w:p w:rsidR="00137F22" w:rsidRPr="003D1249" w:rsidRDefault="00137F22" w:rsidP="001969B8">
            <w:pPr>
              <w:jc w:val="right"/>
              <w:rPr>
                <w:rFonts w:ascii="Times New Roman" w:hAnsi="Times New Roman" w:cs="Times New Roman"/>
                <w:sz w:val="24"/>
                <w:szCs w:val="24"/>
                <w:rPrChange w:id="57" w:author="sk-mpovalec" w:date="2021-09-15T15:43:00Z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</w:pPr>
            <w:r w:rsidRPr="003D1249">
              <w:rPr>
                <w:rFonts w:ascii="Times New Roman" w:hAnsi="Times New Roman" w:cs="Times New Roman"/>
                <w:sz w:val="24"/>
                <w:szCs w:val="24"/>
                <w:rPrChange w:id="58" w:author="sk-mpovalec" w:date="2021-09-15T15:43:00Z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  <w:t>pješačim do škole</w:t>
            </w:r>
          </w:p>
        </w:tc>
        <w:tc>
          <w:tcPr>
            <w:tcW w:w="2777" w:type="dxa"/>
          </w:tcPr>
          <w:p w:rsidR="00137F22" w:rsidRPr="003D1249" w:rsidRDefault="00137F22" w:rsidP="001969B8">
            <w:pPr>
              <w:rPr>
                <w:rFonts w:ascii="Times New Roman" w:hAnsi="Times New Roman" w:cs="Times New Roman"/>
                <w:b/>
                <w:sz w:val="24"/>
                <w:szCs w:val="24"/>
                <w:rPrChange w:id="59" w:author="sk-mpovalec" w:date="2021-09-15T15:43:00Z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rPrChange>
              </w:rPr>
            </w:pPr>
          </w:p>
        </w:tc>
      </w:tr>
      <w:tr w:rsidR="00137F22" w:rsidRPr="003D1249" w:rsidTr="001969B8">
        <w:trPr>
          <w:trHeight w:val="414"/>
        </w:trPr>
        <w:tc>
          <w:tcPr>
            <w:tcW w:w="4106" w:type="dxa"/>
          </w:tcPr>
          <w:p w:rsidR="00137F22" w:rsidRPr="003D1249" w:rsidRDefault="00137F22" w:rsidP="001969B8">
            <w:pPr>
              <w:jc w:val="right"/>
              <w:rPr>
                <w:rFonts w:ascii="Times New Roman" w:hAnsi="Times New Roman" w:cs="Times New Roman"/>
                <w:sz w:val="24"/>
                <w:szCs w:val="24"/>
                <w:rPrChange w:id="60" w:author="sk-mpovalec" w:date="2021-09-15T15:43:00Z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</w:pPr>
            <w:r w:rsidRPr="003D1249">
              <w:rPr>
                <w:rFonts w:ascii="Times New Roman" w:hAnsi="Times New Roman" w:cs="Times New Roman"/>
                <w:sz w:val="24"/>
                <w:szCs w:val="24"/>
                <w:rPrChange w:id="61" w:author="sk-mpovalec" w:date="2021-09-15T15:43:00Z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  <w:t>na mobitelu, tabletu, računalu i sličnom provodim</w:t>
            </w:r>
          </w:p>
        </w:tc>
        <w:tc>
          <w:tcPr>
            <w:tcW w:w="2777" w:type="dxa"/>
          </w:tcPr>
          <w:p w:rsidR="00137F22" w:rsidRPr="003D1249" w:rsidRDefault="00137F22" w:rsidP="001969B8">
            <w:pPr>
              <w:rPr>
                <w:rFonts w:ascii="Times New Roman" w:hAnsi="Times New Roman" w:cs="Times New Roman"/>
                <w:b/>
                <w:sz w:val="24"/>
                <w:szCs w:val="24"/>
                <w:rPrChange w:id="62" w:author="sk-mpovalec" w:date="2021-09-15T15:43:00Z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rPrChange>
              </w:rPr>
            </w:pPr>
          </w:p>
        </w:tc>
      </w:tr>
      <w:tr w:rsidR="00137F22" w:rsidRPr="003D1249" w:rsidTr="001969B8">
        <w:trPr>
          <w:trHeight w:val="425"/>
        </w:trPr>
        <w:tc>
          <w:tcPr>
            <w:tcW w:w="4106" w:type="dxa"/>
          </w:tcPr>
          <w:p w:rsidR="00137F22" w:rsidRPr="003D1249" w:rsidRDefault="00137F22" w:rsidP="001969B8">
            <w:pPr>
              <w:jc w:val="right"/>
              <w:rPr>
                <w:rFonts w:ascii="Times New Roman" w:hAnsi="Times New Roman" w:cs="Times New Roman"/>
                <w:sz w:val="24"/>
                <w:szCs w:val="24"/>
                <w:rPrChange w:id="63" w:author="sk-mpovalec" w:date="2021-09-15T15:43:00Z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</w:pPr>
            <w:r w:rsidRPr="003D1249">
              <w:rPr>
                <w:rFonts w:ascii="Times New Roman" w:hAnsi="Times New Roman" w:cs="Times New Roman"/>
                <w:sz w:val="24"/>
                <w:szCs w:val="24"/>
                <w:rPrChange w:id="64" w:author="sk-mpovalec" w:date="2021-09-15T15:43:00Z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  <w:t>sjedim u školi</w:t>
            </w:r>
          </w:p>
        </w:tc>
        <w:tc>
          <w:tcPr>
            <w:tcW w:w="2777" w:type="dxa"/>
          </w:tcPr>
          <w:p w:rsidR="00137F22" w:rsidRPr="003D1249" w:rsidRDefault="00137F22" w:rsidP="001969B8">
            <w:pPr>
              <w:rPr>
                <w:rFonts w:ascii="Times New Roman" w:hAnsi="Times New Roman" w:cs="Times New Roman"/>
                <w:b/>
                <w:sz w:val="24"/>
                <w:szCs w:val="24"/>
                <w:rPrChange w:id="65" w:author="sk-mpovalec" w:date="2021-09-15T15:43:00Z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rPrChange>
              </w:rPr>
            </w:pPr>
          </w:p>
        </w:tc>
      </w:tr>
      <w:tr w:rsidR="00137F22" w:rsidRPr="003D1249" w:rsidTr="001969B8">
        <w:trPr>
          <w:trHeight w:val="414"/>
        </w:trPr>
        <w:tc>
          <w:tcPr>
            <w:tcW w:w="4106" w:type="dxa"/>
          </w:tcPr>
          <w:p w:rsidR="00137F22" w:rsidRPr="003D1249" w:rsidRDefault="00137F22" w:rsidP="001969B8">
            <w:pPr>
              <w:jc w:val="right"/>
              <w:rPr>
                <w:rFonts w:ascii="Times New Roman" w:hAnsi="Times New Roman" w:cs="Times New Roman"/>
                <w:sz w:val="24"/>
                <w:szCs w:val="24"/>
                <w:rPrChange w:id="66" w:author="sk-mpovalec" w:date="2021-09-15T15:43:00Z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</w:pPr>
            <w:r w:rsidRPr="003D1249">
              <w:rPr>
                <w:rFonts w:ascii="Times New Roman" w:hAnsi="Times New Roman" w:cs="Times New Roman"/>
                <w:sz w:val="24"/>
                <w:szCs w:val="24"/>
                <w:rPrChange w:id="67" w:author="sk-mpovalec" w:date="2021-09-15T15:43:00Z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  <w:t>treniram</w:t>
            </w:r>
          </w:p>
        </w:tc>
        <w:tc>
          <w:tcPr>
            <w:tcW w:w="2777" w:type="dxa"/>
          </w:tcPr>
          <w:p w:rsidR="00137F22" w:rsidRPr="003D1249" w:rsidRDefault="00137F22" w:rsidP="001969B8">
            <w:pPr>
              <w:rPr>
                <w:rFonts w:ascii="Times New Roman" w:hAnsi="Times New Roman" w:cs="Times New Roman"/>
                <w:b/>
                <w:sz w:val="24"/>
                <w:szCs w:val="24"/>
                <w:rPrChange w:id="68" w:author="sk-mpovalec" w:date="2021-09-15T15:43:00Z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rPrChange>
              </w:rPr>
            </w:pPr>
          </w:p>
        </w:tc>
      </w:tr>
    </w:tbl>
    <w:p w:rsidR="00137F22" w:rsidRPr="003D1249" w:rsidRDefault="00137F22" w:rsidP="001470FC">
      <w:pPr>
        <w:rPr>
          <w:rFonts w:ascii="Times New Roman" w:hAnsi="Times New Roman" w:cs="Times New Roman"/>
          <w:b/>
          <w:sz w:val="24"/>
          <w:szCs w:val="24"/>
          <w:rPrChange w:id="69" w:author="sk-mpovalec" w:date="2021-09-15T15:43:00Z">
            <w:rPr>
              <w:rFonts w:ascii="Times New Roman" w:hAnsi="Times New Roman" w:cs="Times New Roman"/>
              <w:b/>
              <w:sz w:val="24"/>
              <w:szCs w:val="24"/>
            </w:rPr>
          </w:rPrChange>
        </w:rPr>
      </w:pPr>
    </w:p>
    <w:p w:rsidR="00137F22" w:rsidRPr="003D1249" w:rsidRDefault="00137F22" w:rsidP="001470FC">
      <w:pPr>
        <w:rPr>
          <w:rFonts w:ascii="Times New Roman" w:hAnsi="Times New Roman" w:cs="Times New Roman"/>
          <w:b/>
          <w:sz w:val="24"/>
          <w:szCs w:val="24"/>
          <w:rPrChange w:id="70" w:author="sk-mpovalec" w:date="2021-09-15T15:43:00Z">
            <w:rPr>
              <w:rFonts w:ascii="Times New Roman" w:hAnsi="Times New Roman" w:cs="Times New Roman"/>
              <w:b/>
              <w:sz w:val="24"/>
              <w:szCs w:val="24"/>
            </w:rPr>
          </w:rPrChange>
        </w:rPr>
      </w:pPr>
    </w:p>
    <w:p w:rsidR="00137F22" w:rsidRPr="003D1249" w:rsidRDefault="00D242C1" w:rsidP="00137F22">
      <w:pPr>
        <w:rPr>
          <w:rFonts w:ascii="Times New Roman" w:hAnsi="Times New Roman" w:cs="Times New Roman"/>
          <w:sz w:val="24"/>
          <w:szCs w:val="24"/>
          <w:rPrChange w:id="71" w:author="sk-mpovalec" w:date="2021-09-15T15:43:00Z">
            <w:rPr>
              <w:rFonts w:ascii="Times New Roman" w:hAnsi="Times New Roman" w:cs="Times New Roman"/>
              <w:sz w:val="24"/>
              <w:szCs w:val="24"/>
            </w:rPr>
          </w:rPrChange>
        </w:rPr>
      </w:pPr>
      <w:r w:rsidRPr="003D1249">
        <w:rPr>
          <w:rFonts w:ascii="Times New Roman" w:hAnsi="Times New Roman" w:cs="Times New Roman"/>
          <w:b/>
          <w:noProof/>
          <w:sz w:val="24"/>
          <w:szCs w:val="24"/>
          <w:rPrChange w:id="72" w:author="sk-mpovalec" w:date="2021-09-15T15:43:00Z">
            <w:rPr>
              <w:rFonts w:ascii="Times New Roman" w:hAnsi="Times New Roman" w:cs="Times New Roman"/>
              <w:b/>
              <w:noProof/>
              <w:sz w:val="24"/>
              <w:szCs w:val="24"/>
            </w:rPr>
          </w:rPrChange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4372610</wp:posOffset>
            </wp:positionH>
            <wp:positionV relativeFrom="paragraph">
              <wp:posOffset>58089</wp:posOffset>
            </wp:positionV>
            <wp:extent cx="1352523" cy="2133545"/>
            <wp:effectExtent l="0" t="0" r="635" b="635"/>
            <wp:wrapNone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isspng-jumping-jack-exercise-physical-activity-obesity-st-jumping-jacks-5b57d95b5956d6.378079971532483931366.p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8388" r="18223"/>
                    <a:stretch/>
                  </pic:blipFill>
                  <pic:spPr bwMode="auto">
                    <a:xfrm>
                      <a:off x="0" y="0"/>
                      <a:ext cx="1352523" cy="21335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137F22" w:rsidRPr="003D1249">
        <w:rPr>
          <w:rFonts w:ascii="Times New Roman" w:eastAsia="Times New Roman" w:hAnsi="Times New Roman" w:cs="Times New Roman"/>
          <w:b/>
          <w:color w:val="231F20"/>
          <w:sz w:val="24"/>
          <w:szCs w:val="24"/>
          <w:rPrChange w:id="73" w:author="sk-mpovalec" w:date="2021-09-15T15:43:00Z">
            <w:rPr>
              <w:rFonts w:ascii="Times New Roman" w:eastAsia="Times New Roman" w:hAnsi="Times New Roman" w:cs="Times New Roman"/>
              <w:b/>
              <w:color w:val="231F20"/>
              <w:sz w:val="24"/>
              <w:szCs w:val="24"/>
            </w:rPr>
          </w:rPrChange>
        </w:rPr>
        <w:t>U tablicu unesi točno vrijeme koje provodiš u određenoj aktivnosti</w:t>
      </w:r>
    </w:p>
    <w:tbl>
      <w:tblPr>
        <w:tblStyle w:val="TableGrid"/>
        <w:tblW w:w="0" w:type="auto"/>
        <w:tblLook w:val="04A0"/>
      </w:tblPr>
      <w:tblGrid>
        <w:gridCol w:w="4106"/>
        <w:gridCol w:w="2777"/>
      </w:tblGrid>
      <w:tr w:rsidR="00137F22" w:rsidRPr="003D1249" w:rsidTr="0053319B">
        <w:trPr>
          <w:trHeight w:val="414"/>
        </w:trPr>
        <w:tc>
          <w:tcPr>
            <w:tcW w:w="4106" w:type="dxa"/>
            <w:shd w:val="clear" w:color="auto" w:fill="92CDDC"/>
          </w:tcPr>
          <w:p w:rsidR="00137F22" w:rsidRPr="003D1249" w:rsidRDefault="00137F22" w:rsidP="001969B8">
            <w:pPr>
              <w:rPr>
                <w:rFonts w:ascii="Times New Roman" w:hAnsi="Times New Roman" w:cs="Times New Roman"/>
                <w:b/>
                <w:sz w:val="24"/>
                <w:szCs w:val="24"/>
                <w:rPrChange w:id="74" w:author="sk-mpovalec" w:date="2021-09-15T15:43:00Z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rPrChange>
              </w:rPr>
            </w:pPr>
            <w:r w:rsidRPr="003D1249">
              <w:rPr>
                <w:rFonts w:ascii="Times New Roman" w:hAnsi="Times New Roman" w:cs="Times New Roman"/>
                <w:b/>
                <w:sz w:val="24"/>
                <w:szCs w:val="24"/>
                <w:rPrChange w:id="75" w:author="sk-mpovalec" w:date="2021-09-15T15:43:00Z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rPrChange>
              </w:rPr>
              <w:t>Dnevno</w:t>
            </w:r>
          </w:p>
        </w:tc>
        <w:tc>
          <w:tcPr>
            <w:tcW w:w="2777" w:type="dxa"/>
            <w:shd w:val="clear" w:color="auto" w:fill="92CDDC"/>
          </w:tcPr>
          <w:p w:rsidR="00137F22" w:rsidRPr="003D1249" w:rsidRDefault="00137F22" w:rsidP="00196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rPrChange w:id="76" w:author="sk-mpovalec" w:date="2021-09-15T15:43:00Z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rPrChange>
              </w:rPr>
            </w:pPr>
            <w:r w:rsidRPr="003D1249">
              <w:rPr>
                <w:rFonts w:ascii="Times New Roman" w:hAnsi="Times New Roman" w:cs="Times New Roman"/>
                <w:b/>
                <w:sz w:val="24"/>
                <w:szCs w:val="24"/>
                <w:rPrChange w:id="77" w:author="sk-mpovalec" w:date="2021-09-15T15:43:00Z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rPrChange>
              </w:rPr>
              <w:t>Vrijeme</w:t>
            </w:r>
          </w:p>
        </w:tc>
      </w:tr>
      <w:tr w:rsidR="00137F22" w:rsidRPr="003D1249" w:rsidTr="001969B8">
        <w:trPr>
          <w:trHeight w:val="425"/>
        </w:trPr>
        <w:tc>
          <w:tcPr>
            <w:tcW w:w="4106" w:type="dxa"/>
          </w:tcPr>
          <w:p w:rsidR="00137F22" w:rsidRPr="003D1249" w:rsidRDefault="00137F22" w:rsidP="001969B8">
            <w:pPr>
              <w:jc w:val="right"/>
              <w:rPr>
                <w:rFonts w:ascii="Times New Roman" w:hAnsi="Times New Roman" w:cs="Times New Roman"/>
                <w:sz w:val="24"/>
                <w:szCs w:val="24"/>
                <w:rPrChange w:id="78" w:author="sk-mpovalec" w:date="2021-09-15T15:43:00Z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</w:pPr>
            <w:r w:rsidRPr="003D1249">
              <w:rPr>
                <w:rFonts w:ascii="Times New Roman" w:hAnsi="Times New Roman" w:cs="Times New Roman"/>
                <w:sz w:val="24"/>
                <w:szCs w:val="24"/>
                <w:rPrChange w:id="79" w:author="sk-mpovalec" w:date="2021-09-15T15:43:00Z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  <w:t>spavam</w:t>
            </w:r>
          </w:p>
        </w:tc>
        <w:tc>
          <w:tcPr>
            <w:tcW w:w="2777" w:type="dxa"/>
          </w:tcPr>
          <w:p w:rsidR="00137F22" w:rsidRPr="003D1249" w:rsidRDefault="00137F22" w:rsidP="001969B8">
            <w:pPr>
              <w:rPr>
                <w:rFonts w:ascii="Times New Roman" w:hAnsi="Times New Roman" w:cs="Times New Roman"/>
                <w:b/>
                <w:sz w:val="24"/>
                <w:szCs w:val="24"/>
                <w:rPrChange w:id="80" w:author="sk-mpovalec" w:date="2021-09-15T15:43:00Z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rPrChange>
              </w:rPr>
            </w:pPr>
          </w:p>
        </w:tc>
      </w:tr>
      <w:tr w:rsidR="00137F22" w:rsidRPr="003D1249" w:rsidTr="001969B8">
        <w:trPr>
          <w:trHeight w:val="414"/>
        </w:trPr>
        <w:tc>
          <w:tcPr>
            <w:tcW w:w="4106" w:type="dxa"/>
          </w:tcPr>
          <w:p w:rsidR="00137F22" w:rsidRPr="003D1249" w:rsidRDefault="00137F22" w:rsidP="001969B8">
            <w:pPr>
              <w:jc w:val="right"/>
              <w:rPr>
                <w:rFonts w:ascii="Times New Roman" w:hAnsi="Times New Roman" w:cs="Times New Roman"/>
                <w:sz w:val="24"/>
                <w:szCs w:val="24"/>
                <w:rPrChange w:id="81" w:author="sk-mpovalec" w:date="2021-09-15T15:43:00Z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</w:pPr>
            <w:r w:rsidRPr="003D1249">
              <w:rPr>
                <w:rFonts w:ascii="Times New Roman" w:hAnsi="Times New Roman" w:cs="Times New Roman"/>
                <w:sz w:val="24"/>
                <w:szCs w:val="24"/>
                <w:rPrChange w:id="82" w:author="sk-mpovalec" w:date="2021-09-15T15:43:00Z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  <w:t>pješačim do škole</w:t>
            </w:r>
          </w:p>
        </w:tc>
        <w:tc>
          <w:tcPr>
            <w:tcW w:w="2777" w:type="dxa"/>
          </w:tcPr>
          <w:p w:rsidR="00137F22" w:rsidRPr="003D1249" w:rsidRDefault="00137F22" w:rsidP="001969B8">
            <w:pPr>
              <w:rPr>
                <w:rFonts w:ascii="Times New Roman" w:hAnsi="Times New Roman" w:cs="Times New Roman"/>
                <w:b/>
                <w:sz w:val="24"/>
                <w:szCs w:val="24"/>
                <w:rPrChange w:id="83" w:author="sk-mpovalec" w:date="2021-09-15T15:43:00Z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rPrChange>
              </w:rPr>
            </w:pPr>
          </w:p>
        </w:tc>
      </w:tr>
      <w:tr w:rsidR="00137F22" w:rsidRPr="003D1249" w:rsidTr="001969B8">
        <w:trPr>
          <w:trHeight w:val="414"/>
        </w:trPr>
        <w:tc>
          <w:tcPr>
            <w:tcW w:w="4106" w:type="dxa"/>
          </w:tcPr>
          <w:p w:rsidR="00137F22" w:rsidRPr="003D1249" w:rsidRDefault="00137F22" w:rsidP="001969B8">
            <w:pPr>
              <w:jc w:val="right"/>
              <w:rPr>
                <w:rFonts w:ascii="Times New Roman" w:hAnsi="Times New Roman" w:cs="Times New Roman"/>
                <w:sz w:val="24"/>
                <w:szCs w:val="24"/>
                <w:rPrChange w:id="84" w:author="sk-mpovalec" w:date="2021-09-15T15:43:00Z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</w:pPr>
            <w:r w:rsidRPr="003D1249">
              <w:rPr>
                <w:rFonts w:ascii="Times New Roman" w:hAnsi="Times New Roman" w:cs="Times New Roman"/>
                <w:sz w:val="24"/>
                <w:szCs w:val="24"/>
                <w:rPrChange w:id="85" w:author="sk-mpovalec" w:date="2021-09-15T15:43:00Z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  <w:t>na mobitelu, tabletu, računalu i sličnom provodim</w:t>
            </w:r>
          </w:p>
        </w:tc>
        <w:tc>
          <w:tcPr>
            <w:tcW w:w="2777" w:type="dxa"/>
          </w:tcPr>
          <w:p w:rsidR="00137F22" w:rsidRPr="003D1249" w:rsidRDefault="00137F22" w:rsidP="001969B8">
            <w:pPr>
              <w:rPr>
                <w:rFonts w:ascii="Times New Roman" w:hAnsi="Times New Roman" w:cs="Times New Roman"/>
                <w:b/>
                <w:sz w:val="24"/>
                <w:szCs w:val="24"/>
                <w:rPrChange w:id="86" w:author="sk-mpovalec" w:date="2021-09-15T15:43:00Z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rPrChange>
              </w:rPr>
            </w:pPr>
          </w:p>
        </w:tc>
      </w:tr>
      <w:tr w:rsidR="00137F22" w:rsidRPr="003D1249" w:rsidTr="001969B8">
        <w:trPr>
          <w:trHeight w:val="425"/>
        </w:trPr>
        <w:tc>
          <w:tcPr>
            <w:tcW w:w="4106" w:type="dxa"/>
          </w:tcPr>
          <w:p w:rsidR="00137F22" w:rsidRPr="003D1249" w:rsidRDefault="00137F22" w:rsidP="001969B8">
            <w:pPr>
              <w:jc w:val="right"/>
              <w:rPr>
                <w:rFonts w:ascii="Times New Roman" w:hAnsi="Times New Roman" w:cs="Times New Roman"/>
                <w:sz w:val="24"/>
                <w:szCs w:val="24"/>
                <w:rPrChange w:id="87" w:author="sk-mpovalec" w:date="2021-09-15T15:43:00Z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</w:pPr>
            <w:r w:rsidRPr="003D1249">
              <w:rPr>
                <w:rFonts w:ascii="Times New Roman" w:hAnsi="Times New Roman" w:cs="Times New Roman"/>
                <w:sz w:val="24"/>
                <w:szCs w:val="24"/>
                <w:rPrChange w:id="88" w:author="sk-mpovalec" w:date="2021-09-15T15:43:00Z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  <w:t>sjedim u školi</w:t>
            </w:r>
          </w:p>
        </w:tc>
        <w:tc>
          <w:tcPr>
            <w:tcW w:w="2777" w:type="dxa"/>
          </w:tcPr>
          <w:p w:rsidR="00137F22" w:rsidRPr="003D1249" w:rsidRDefault="00137F22" w:rsidP="001969B8">
            <w:pPr>
              <w:rPr>
                <w:rFonts w:ascii="Times New Roman" w:hAnsi="Times New Roman" w:cs="Times New Roman"/>
                <w:b/>
                <w:sz w:val="24"/>
                <w:szCs w:val="24"/>
                <w:rPrChange w:id="89" w:author="sk-mpovalec" w:date="2021-09-15T15:43:00Z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rPrChange>
              </w:rPr>
            </w:pPr>
          </w:p>
        </w:tc>
      </w:tr>
      <w:tr w:rsidR="00137F22" w:rsidRPr="003D1249" w:rsidTr="001969B8">
        <w:trPr>
          <w:trHeight w:val="414"/>
        </w:trPr>
        <w:tc>
          <w:tcPr>
            <w:tcW w:w="4106" w:type="dxa"/>
          </w:tcPr>
          <w:p w:rsidR="00137F22" w:rsidRPr="003D1249" w:rsidRDefault="00137F22" w:rsidP="001969B8">
            <w:pPr>
              <w:jc w:val="right"/>
              <w:rPr>
                <w:rFonts w:ascii="Times New Roman" w:hAnsi="Times New Roman" w:cs="Times New Roman"/>
                <w:sz w:val="24"/>
                <w:szCs w:val="24"/>
                <w:rPrChange w:id="90" w:author="sk-mpovalec" w:date="2021-09-15T15:43:00Z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</w:pPr>
            <w:r w:rsidRPr="003D1249">
              <w:rPr>
                <w:rFonts w:ascii="Times New Roman" w:hAnsi="Times New Roman" w:cs="Times New Roman"/>
                <w:sz w:val="24"/>
                <w:szCs w:val="24"/>
                <w:rPrChange w:id="91" w:author="sk-mpovalec" w:date="2021-09-15T15:43:00Z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  <w:t>treniram</w:t>
            </w:r>
          </w:p>
        </w:tc>
        <w:tc>
          <w:tcPr>
            <w:tcW w:w="2777" w:type="dxa"/>
          </w:tcPr>
          <w:p w:rsidR="00137F22" w:rsidRPr="003D1249" w:rsidRDefault="00137F22" w:rsidP="001969B8">
            <w:pPr>
              <w:rPr>
                <w:rFonts w:ascii="Times New Roman" w:hAnsi="Times New Roman" w:cs="Times New Roman"/>
                <w:b/>
                <w:sz w:val="24"/>
                <w:szCs w:val="24"/>
                <w:rPrChange w:id="92" w:author="sk-mpovalec" w:date="2021-09-15T15:43:00Z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</w:rPrChange>
              </w:rPr>
            </w:pPr>
          </w:p>
        </w:tc>
      </w:tr>
    </w:tbl>
    <w:p w:rsidR="00D118A7" w:rsidRPr="003D1249" w:rsidRDefault="00D118A7" w:rsidP="001470FC">
      <w:pPr>
        <w:rPr>
          <w:rFonts w:ascii="Times New Roman" w:hAnsi="Times New Roman" w:cs="Times New Roman"/>
          <w:b/>
          <w:sz w:val="24"/>
          <w:szCs w:val="24"/>
          <w:rPrChange w:id="93" w:author="sk-mpovalec" w:date="2021-09-15T15:43:00Z">
            <w:rPr>
              <w:rFonts w:ascii="Times New Roman" w:hAnsi="Times New Roman" w:cs="Times New Roman"/>
              <w:b/>
              <w:sz w:val="24"/>
              <w:szCs w:val="24"/>
            </w:rPr>
          </w:rPrChange>
        </w:rPr>
      </w:pPr>
    </w:p>
    <w:p w:rsidR="00D118A7" w:rsidRDefault="00D118A7" w:rsidP="001470FC">
      <w:pPr>
        <w:rPr>
          <w:rFonts w:ascii="Times New Roman" w:hAnsi="Times New Roman" w:cs="Times New Roman"/>
          <w:b/>
          <w:sz w:val="24"/>
          <w:szCs w:val="24"/>
        </w:rPr>
        <w:sectPr w:rsidR="00D118A7" w:rsidSect="008F7F5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118A7" w:rsidRDefault="00D118A7" w:rsidP="001470F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Prilog 2</w:t>
      </w:r>
    </w:p>
    <w:p w:rsidR="00D118A7" w:rsidRPr="00D118A7" w:rsidRDefault="00C30C7C" w:rsidP="001470FC">
      <w:pPr>
        <w:rPr>
          <w:rFonts w:ascii="Times New Roman" w:hAnsi="Times New Roman" w:cs="Times New Roman"/>
          <w:sz w:val="24"/>
          <w:szCs w:val="24"/>
        </w:rPr>
      </w:pPr>
      <w:r w:rsidRPr="00C30C7C">
        <w:rPr>
          <w:rFonts w:ascii="Times New Roman" w:hAnsi="Times New Roman" w:cs="Times New Roman"/>
          <w:sz w:val="24"/>
          <w:szCs w:val="24"/>
        </w:rPr>
        <w:t>Prijedlog plana ploče</w:t>
      </w:r>
    </w:p>
    <w:p w:rsidR="00D118A7" w:rsidRDefault="00C30C7C" w:rsidP="001470F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Pravokutnik 17" o:spid="_x0000_s1036" style="position:absolute;margin-left:-23.9pt;margin-top:5.65pt;width:667.4pt;height:350pt;z-index:2516756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" fillcolor="#76923c [2406]" strokecolor="#4579b8 [3044]">
            <v:shadow on="t" color="black" opacity="22937f" origin=",.5" offset="0,.63889mm"/>
            <v:textbox>
              <w:txbxContent>
                <w:p w:rsidR="00D118A7" w:rsidRDefault="00D118A7">
                  <w:del w:id="94" w:author="sk-mpovalec" w:date="2021-09-15T15:43:00Z">
                    <w:r w:rsidRPr="00D118A7" w:rsidDel="003D1249">
                      <w:delText>Z</w:delText>
                    </w:r>
                  </w:del>
                </w:p>
              </w:txbxContent>
            </v:textbox>
          </v:rect>
        </w:pict>
      </w:r>
    </w:p>
    <w:p w:rsidR="0025648A" w:rsidRDefault="00C30C7C" w:rsidP="001470F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337.6pt;margin-top:7.3pt;width:90.85pt;height:110.6pt;rotation:-1552112fd;z-index:25169920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" filled="f" stroked="f">
            <v:textbox style="mso-fit-shape-to-text:t">
              <w:txbxContent>
                <w:p w:rsidR="007B1C2D" w:rsidRPr="007B1C2D" w:rsidRDefault="007B1C2D" w:rsidP="007B1C2D">
                  <w:pPr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HODANJE DO ŠKOLE </w:t>
                  </w:r>
                </w:p>
              </w:txbxContent>
            </v:textbox>
            <w10:wrap type="square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39" type="#_x0000_t202" style="position:absolute;margin-left:236.55pt;margin-top:262pt;width:67.55pt;height:110.6pt;rotation:-1552112fd;z-index:25169510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" filled="f" stroked="f">
            <v:textbox style="mso-fit-shape-to-text:t">
              <w:txbxContent>
                <w:p w:rsidR="007B1C2D" w:rsidRPr="007B1C2D" w:rsidRDefault="00C30C7C">
                  <w:pPr>
                    <w:rPr>
                      <w:color w:val="FFFFFF" w:themeColor="background1"/>
                    </w:rPr>
                  </w:pPr>
                  <w:r w:rsidRPr="00C30C7C">
                    <w:rPr>
                      <w:color w:val="FFFFFF" w:themeColor="background1"/>
                    </w:rPr>
                    <w:t>UMOR</w:t>
                  </w:r>
                </w:p>
              </w:txbxContent>
            </v:textbox>
            <w10:wrap type="square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40" type="#_x0000_t202" style="position:absolute;margin-left:199.8pt;margin-top:13.1pt;width:139.15pt;height:110.6pt;rotation:1029613fd;z-index:25169715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" filled="f" stroked="f">
            <v:textbox style="mso-fit-shape-to-text:t">
              <w:txbxContent>
                <w:p w:rsidR="007B1C2D" w:rsidRPr="007B1C2D" w:rsidRDefault="00C30C7C" w:rsidP="007B1C2D">
                  <w:pPr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>PREKOMJERNA TEŽINA</w:t>
                  </w:r>
                </w:p>
              </w:txbxContent>
            </v:textbox>
            <w10:wrap type="square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Ravni poveznik sa strelicom 29" o:spid="_x0000_s1052" type="#_x0000_t32" style="position:absolute;margin-left:530.8pt;margin-top:231.15pt;width:28.15pt;height:28.8pt;z-index:2516930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" strokecolor="white [3212]" strokeweight="2pt">
            <v:stroke endarrow="block"/>
            <v:shadow on="t" color="black" opacity="24903f" origin=",.5" offset="0,.55556mm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Ravni poveznik sa strelicom 25" o:spid="_x0000_s1051" type="#_x0000_t32" style="position:absolute;margin-left:70pt;margin-top:221.75pt;width:40.7pt;height:26.3pt;flip:x;z-index:2516848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" strokecolor="white [3212]" strokeweight="2pt">
            <v:stroke endarrow="block"/>
            <v:shadow on="t" color="black" opacity="24903f" origin=",.5" offset="0,.55556mm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Ravni poveznik sa strelicom 24" o:spid="_x0000_s1050" type="#_x0000_t32" style="position:absolute;margin-left:224.65pt;margin-top:248pt;width:18.15pt;height:15.7pt;z-index:2516828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" strokecolor="white [3212]" strokeweight="2pt">
            <v:stroke endarrow="block"/>
            <v:shadow on="t" color="black" opacity="24903f" origin=",.5" offset="0,.55556mm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Ravni poveznik sa strelicom 23" o:spid="_x0000_s1049" type="#_x0000_t32" style="position:absolute;margin-left:237.8pt;margin-top:30.8pt;width:18.15pt;height:44.4pt;flip:y;z-index:2516807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" strokecolor="white [3212]" strokeweight="2pt">
            <v:stroke endarrow="block"/>
            <v:shadow on="t" color="black" opacity="24903f" origin=",.5" offset="0,.55556mm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Ravni poveznik sa strelicom 26" o:spid="_x0000_s1048" type="#_x0000_t32" style="position:absolute;margin-left:380.5pt;margin-top:30.75pt;width:28.8pt;height:58.8pt;flip:x y;z-index:2516869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" strokecolor="white [3212]" strokeweight="2pt">
            <v:stroke endarrow="block"/>
            <v:shadow on="t" color="black" opacity="24903f" origin=",.5" offset="0,.55556mm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Ravni poveznik sa strelicom 27" o:spid="_x0000_s1047" type="#_x0000_t32" style="position:absolute;margin-left:544.55pt;margin-top:55.2pt;width:34.45pt;height:34.35pt;flip:y;z-index:2516889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" strokecolor="white [3212]" strokeweight="2pt">
            <v:stroke endarrow="block"/>
            <v:shadow on="t" color="black" opacity="24903f" origin=",.5" offset="0,.55556mm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Ravni poveznik sa strelicom 28" o:spid="_x0000_s1046" type="#_x0000_t32" style="position:absolute;margin-left:340.4pt;margin-top:202.9pt;width:36.35pt;height:20.1pt;flip:x;z-index:2516910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" strokecolor="white [3212]" strokeweight="2pt">
            <v:stroke endarrow="block"/>
            <v:shadow on="t" color="black" opacity="24903f" origin=",.5" offset="0,.55556mm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Ravni poveznik sa strelicom 22" o:spid="_x0000_s1045" type="#_x0000_t32" style="position:absolute;margin-left:288.5pt;margin-top:161.6pt;width:77pt;height:3.8pt;z-index:2516797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" strokecolor="white [3212]" strokeweight="2pt">
            <v:stroke startarrow="block" endarrow="block"/>
            <v:shadow on="t" color="black" opacity="24903f" origin=",.5" offset="0,.55556mm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23" coordsize="21600,21600" o:spt="23" adj="5400" path="m,10800qy10800,,21600,10800,10800,21600,,10800xm@0,10800qy10800@2@1,10800,10800@0@0,10800xe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10800"/>
            </v:handles>
          </v:shapetype>
          <v:shape id="Prsten 19" o:spid="_x0000_s1041" type="#_x0000_t23" style="position:absolute;margin-left:380.65pt;margin-top:74.95pt;width:178.4pt;height:170.9pt;z-index:2516787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" adj="776" fillcolor="white [3212]" strokecolor="#4579b8 [3044]">
            <v:shadow on="t" color="black" opacity="22937f" origin=",.5" offset="0,.63889mm"/>
            <v:textbox>
              <w:txbxContent>
                <w:p w:rsidR="00000000" w:rsidRDefault="007B1C2D">
                  <w:pPr>
                    <w:jc w:val="center"/>
                  </w:pPr>
                  <w:del w:id="95" w:author="sk-mpovalec" w:date="2021-09-15T15:43:00Z">
                    <w:r w:rsidDel="003D1249">
                      <w:delText>F</w:delText>
                    </w:r>
                  </w:del>
                  <w:r>
                    <w:t>POKRENI SE UZ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Prsten 18" o:spid="_x0000_s1042" type="#_x0000_t23" style="position:absolute;margin-left:99.45pt;margin-top:75pt;width:178.4pt;height:170.9pt;z-index:25167667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" adj="776" fillcolor="white [3212]" strokecolor="#4579b8 [3044]">
            <v:shadow on="t" color="black" opacity="22937f" origin=",.5" offset="0,.63889mm"/>
            <v:textbox>
              <w:txbxContent>
                <w:p w:rsidR="00000000" w:rsidRDefault="00D118A7">
                  <w:pPr>
                    <w:jc w:val="center"/>
                  </w:pPr>
                  <w:r w:rsidRPr="00D118A7">
                    <w:t xml:space="preserve">POSLJEDICE </w:t>
                  </w:r>
                  <w:r w:rsidRPr="00D118A7">
                    <w:t>MANJKA FIZIČKE AKTIVNOSTI</w:t>
                  </w:r>
                </w:p>
              </w:txbxContent>
            </v:textbox>
          </v:shape>
        </w:pict>
      </w:r>
    </w:p>
    <w:p w:rsidR="0025648A" w:rsidRPr="0025648A" w:rsidRDefault="0025648A">
      <w:pPr>
        <w:rPr>
          <w:rFonts w:ascii="Times New Roman" w:hAnsi="Times New Roman" w:cs="Times New Roman"/>
          <w:sz w:val="24"/>
          <w:szCs w:val="24"/>
        </w:rPr>
      </w:pPr>
    </w:p>
    <w:p w:rsidR="0025648A" w:rsidRPr="0025648A" w:rsidRDefault="0025648A">
      <w:pPr>
        <w:rPr>
          <w:rFonts w:ascii="Times New Roman" w:hAnsi="Times New Roman" w:cs="Times New Roman"/>
          <w:sz w:val="24"/>
          <w:szCs w:val="24"/>
        </w:rPr>
      </w:pPr>
    </w:p>
    <w:p w:rsidR="0025648A" w:rsidRPr="0025648A" w:rsidRDefault="0025648A">
      <w:pPr>
        <w:rPr>
          <w:rFonts w:ascii="Times New Roman" w:hAnsi="Times New Roman" w:cs="Times New Roman"/>
          <w:sz w:val="24"/>
          <w:szCs w:val="24"/>
        </w:rPr>
      </w:pPr>
    </w:p>
    <w:p w:rsidR="0025648A" w:rsidRPr="0025648A" w:rsidRDefault="0025648A">
      <w:pPr>
        <w:rPr>
          <w:rFonts w:ascii="Times New Roman" w:hAnsi="Times New Roman" w:cs="Times New Roman"/>
          <w:sz w:val="24"/>
          <w:szCs w:val="24"/>
        </w:rPr>
      </w:pPr>
    </w:p>
    <w:p w:rsidR="0025648A" w:rsidRPr="0025648A" w:rsidRDefault="0025648A">
      <w:pPr>
        <w:rPr>
          <w:rFonts w:ascii="Times New Roman" w:hAnsi="Times New Roman" w:cs="Times New Roman"/>
          <w:sz w:val="24"/>
          <w:szCs w:val="24"/>
        </w:rPr>
      </w:pPr>
    </w:p>
    <w:p w:rsidR="0025648A" w:rsidRPr="0025648A" w:rsidRDefault="0025648A">
      <w:pPr>
        <w:rPr>
          <w:rFonts w:ascii="Times New Roman" w:hAnsi="Times New Roman" w:cs="Times New Roman"/>
          <w:sz w:val="24"/>
          <w:szCs w:val="24"/>
        </w:rPr>
      </w:pPr>
    </w:p>
    <w:p w:rsidR="0025648A" w:rsidRPr="0025648A" w:rsidRDefault="0025648A">
      <w:pPr>
        <w:rPr>
          <w:rFonts w:ascii="Times New Roman" w:hAnsi="Times New Roman" w:cs="Times New Roman"/>
          <w:sz w:val="24"/>
          <w:szCs w:val="24"/>
        </w:rPr>
      </w:pPr>
    </w:p>
    <w:p w:rsidR="0025648A" w:rsidRPr="0025648A" w:rsidRDefault="0025648A">
      <w:pPr>
        <w:rPr>
          <w:rFonts w:ascii="Times New Roman" w:hAnsi="Times New Roman" w:cs="Times New Roman"/>
          <w:sz w:val="24"/>
          <w:szCs w:val="24"/>
        </w:rPr>
      </w:pPr>
    </w:p>
    <w:p w:rsidR="0025648A" w:rsidRPr="0025648A" w:rsidRDefault="003D12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Tekstni okvir 2" o:spid="_x0000_s1037" type="#_x0000_t202" style="position:absolute;margin-left:354.7pt;margin-top:-26.7pt;width:36.9pt;height:110.6pt;rotation:3387867fd;z-index:25170124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" filled="f" stroked="f">
            <v:textbox style="mso-fit-shape-to-text:t">
              <w:txbxContent>
                <w:p w:rsidR="007B1C2D" w:rsidRPr="007B1C2D" w:rsidRDefault="00C30C7C" w:rsidP="007B1C2D">
                  <w:pPr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PLIVANJE </w:t>
                  </w:r>
                </w:p>
              </w:txbxContent>
            </v:textbox>
            <w10:wrap type="square"/>
          </v:shape>
        </w:pict>
      </w:r>
    </w:p>
    <w:p w:rsidR="0025648A" w:rsidRPr="0025648A" w:rsidRDefault="0025648A">
      <w:pPr>
        <w:rPr>
          <w:rFonts w:ascii="Times New Roman" w:hAnsi="Times New Roman" w:cs="Times New Roman"/>
          <w:sz w:val="24"/>
          <w:szCs w:val="24"/>
        </w:rPr>
      </w:pPr>
    </w:p>
    <w:p w:rsidR="0025648A" w:rsidRPr="0025648A" w:rsidRDefault="0025648A">
      <w:pPr>
        <w:rPr>
          <w:rFonts w:ascii="Times New Roman" w:hAnsi="Times New Roman" w:cs="Times New Roman"/>
          <w:sz w:val="24"/>
          <w:szCs w:val="24"/>
        </w:rPr>
      </w:pPr>
    </w:p>
    <w:p w:rsidR="0025648A" w:rsidRPr="0025648A" w:rsidRDefault="0025648A">
      <w:pPr>
        <w:rPr>
          <w:rFonts w:ascii="Times New Roman" w:hAnsi="Times New Roman" w:cs="Times New Roman"/>
          <w:sz w:val="24"/>
          <w:szCs w:val="24"/>
        </w:rPr>
      </w:pPr>
    </w:p>
    <w:p w:rsidR="0025648A" w:rsidRPr="0025648A" w:rsidRDefault="0025648A">
      <w:pPr>
        <w:rPr>
          <w:rFonts w:ascii="Times New Roman" w:hAnsi="Times New Roman" w:cs="Times New Roman"/>
          <w:sz w:val="24"/>
          <w:szCs w:val="24"/>
        </w:rPr>
      </w:pPr>
    </w:p>
    <w:p w:rsidR="0025648A" w:rsidRPr="0025648A" w:rsidRDefault="0025648A">
      <w:pPr>
        <w:rPr>
          <w:rFonts w:ascii="Times New Roman" w:hAnsi="Times New Roman" w:cs="Times New Roman"/>
          <w:sz w:val="24"/>
          <w:szCs w:val="24"/>
        </w:rPr>
      </w:pPr>
    </w:p>
    <w:p w:rsidR="0025648A" w:rsidRDefault="0025648A" w:rsidP="0025648A">
      <w:pPr>
        <w:tabs>
          <w:tab w:val="left" w:pos="112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5648A" w:rsidRDefault="0025648A" w:rsidP="0025648A">
      <w:pPr>
        <w:tabs>
          <w:tab w:val="left" w:pos="1127"/>
        </w:tabs>
        <w:rPr>
          <w:rFonts w:ascii="Times New Roman" w:hAnsi="Times New Roman" w:cs="Times New Roman"/>
          <w:b/>
          <w:sz w:val="24"/>
          <w:szCs w:val="24"/>
        </w:rPr>
        <w:sectPr w:rsidR="0025648A" w:rsidSect="00D118A7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25648A" w:rsidRDefault="0025648A" w:rsidP="0025648A">
      <w:pPr>
        <w:tabs>
          <w:tab w:val="left" w:pos="1127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Prilog 3</w:t>
      </w:r>
    </w:p>
    <w:p w:rsidR="0025648A" w:rsidRDefault="0025648A" w:rsidP="0025648A">
      <w:pPr>
        <w:tabs>
          <w:tab w:val="left" w:pos="1127"/>
        </w:tabs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661"/>
        <w:gridCol w:w="1938"/>
        <w:gridCol w:w="2733"/>
        <w:gridCol w:w="2730"/>
      </w:tblGrid>
      <w:tr w:rsidR="0025648A" w:rsidTr="0053319B">
        <w:tc>
          <w:tcPr>
            <w:tcW w:w="1661" w:type="dxa"/>
            <w:shd w:val="clear" w:color="auto" w:fill="92CDDC"/>
          </w:tcPr>
          <w:p w:rsidR="00000000" w:rsidRPr="003D1249" w:rsidRDefault="0025648A" w:rsidP="003D1249">
            <w:pPr>
              <w:tabs>
                <w:tab w:val="left" w:pos="1127"/>
              </w:tabs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rPrChange w:id="96" w:author="sk-mpovalec" w:date="2021-09-15T15:44:00Z">
                  <w:rPr>
                    <w:rFonts w:ascii="Times New Roman" w:hAnsi="Times New Roman" w:cs="Times New Roman"/>
                    <w:sz w:val="24"/>
                    <w:szCs w:val="24"/>
                  </w:rPr>
                </w:rPrChange>
              </w:rPr>
              <w:pPrChange w:id="97" w:author="sk-mpovalec" w:date="2021-09-15T15:44:00Z">
                <w:pPr>
                  <w:tabs>
                    <w:tab w:val="left" w:pos="1127"/>
                  </w:tabs>
                  <w:spacing w:before="240"/>
                  <w:jc w:val="center"/>
                </w:pPr>
              </w:pPrChange>
            </w:pPr>
            <w:r w:rsidRPr="003D1249">
              <w:rPr>
                <w:rFonts w:ascii="Times New Roman" w:hAnsi="Times New Roman" w:cs="Times New Roman"/>
                <w:b/>
                <w:sz w:val="24"/>
                <w:szCs w:val="24"/>
                <w:rPrChange w:id="98" w:author="sk-mpovalec" w:date="2021-09-15T15:44:00Z">
                  <w:rPr>
                    <w:rFonts w:ascii="Times New Roman" w:hAnsi="Times New Roman" w:cs="Times New Roman"/>
                    <w:sz w:val="24"/>
                    <w:szCs w:val="24"/>
                  </w:rPr>
                </w:rPrChange>
              </w:rPr>
              <w:t>Dan</w:t>
            </w:r>
          </w:p>
        </w:tc>
        <w:tc>
          <w:tcPr>
            <w:tcW w:w="1938" w:type="dxa"/>
            <w:shd w:val="clear" w:color="auto" w:fill="92CDDC"/>
          </w:tcPr>
          <w:p w:rsidR="00000000" w:rsidRPr="003D1249" w:rsidRDefault="00C30C7C" w:rsidP="003D1249">
            <w:pPr>
              <w:tabs>
                <w:tab w:val="left" w:pos="1127"/>
              </w:tabs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rPrChange w:id="99" w:author="sk-mpovalec" w:date="2021-09-15T15:44:00Z">
                  <w:rPr>
                    <w:rFonts w:ascii="Times New Roman" w:hAnsi="Times New Roman" w:cs="Times New Roman"/>
                    <w:sz w:val="24"/>
                    <w:szCs w:val="24"/>
                  </w:rPr>
                </w:rPrChange>
              </w:rPr>
              <w:pPrChange w:id="100" w:author="sk-mpovalec" w:date="2021-09-15T15:44:00Z">
                <w:pPr>
                  <w:tabs>
                    <w:tab w:val="left" w:pos="1127"/>
                  </w:tabs>
                  <w:spacing w:before="240"/>
                </w:pPr>
              </w:pPrChange>
            </w:pPr>
            <w:r w:rsidRPr="003D1249">
              <w:rPr>
                <w:rFonts w:ascii="Times New Roman" w:hAnsi="Times New Roman" w:cs="Times New Roman"/>
                <w:b/>
                <w:sz w:val="24"/>
                <w:szCs w:val="24"/>
                <w:rPrChange w:id="101" w:author="sk-mpovalec" w:date="2021-09-15T15:44:00Z">
                  <w:rPr>
                    <w:rFonts w:ascii="Times New Roman" w:hAnsi="Times New Roman" w:cs="Times New Roman"/>
                    <w:sz w:val="24"/>
                    <w:szCs w:val="24"/>
                  </w:rPr>
                </w:rPrChange>
              </w:rPr>
              <w:t>Vrijeme aktivnosti</w:t>
            </w:r>
          </w:p>
        </w:tc>
        <w:tc>
          <w:tcPr>
            <w:tcW w:w="2733" w:type="dxa"/>
            <w:shd w:val="clear" w:color="auto" w:fill="92CDDC"/>
          </w:tcPr>
          <w:p w:rsidR="00000000" w:rsidRPr="003D1249" w:rsidRDefault="00C30C7C" w:rsidP="003D1249">
            <w:pPr>
              <w:tabs>
                <w:tab w:val="left" w:pos="1127"/>
              </w:tabs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rPrChange w:id="102" w:author="sk-mpovalec" w:date="2021-09-15T15:44:00Z">
                  <w:rPr>
                    <w:rFonts w:ascii="Times New Roman" w:hAnsi="Times New Roman" w:cs="Times New Roman"/>
                    <w:sz w:val="24"/>
                    <w:szCs w:val="24"/>
                  </w:rPr>
                </w:rPrChange>
              </w:rPr>
              <w:pPrChange w:id="103" w:author="sk-mpovalec" w:date="2021-09-15T15:44:00Z">
                <w:pPr>
                  <w:tabs>
                    <w:tab w:val="left" w:pos="1127"/>
                  </w:tabs>
                  <w:spacing w:before="240"/>
                </w:pPr>
              </w:pPrChange>
            </w:pPr>
            <w:r w:rsidRPr="003D1249">
              <w:rPr>
                <w:rFonts w:ascii="Times New Roman" w:hAnsi="Times New Roman" w:cs="Times New Roman"/>
                <w:b/>
                <w:sz w:val="24"/>
                <w:szCs w:val="24"/>
                <w:rPrChange w:id="104" w:author="sk-mpovalec" w:date="2021-09-15T15:44:00Z">
                  <w:rPr>
                    <w:rFonts w:ascii="Times New Roman" w:hAnsi="Times New Roman" w:cs="Times New Roman"/>
                    <w:sz w:val="24"/>
                    <w:szCs w:val="24"/>
                  </w:rPr>
                </w:rPrChange>
              </w:rPr>
              <w:t xml:space="preserve">Prije vježbanja </w:t>
            </w:r>
            <w:ins w:id="105" w:author="sk-mpovalec" w:date="2021-09-15T15:44:00Z">
              <w:r w:rsidR="003D1249"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  </w:t>
              </w:r>
            </w:ins>
            <w:del w:id="106" w:author="sk-mpovalec" w:date="2021-09-15T15:44:00Z">
              <w:r w:rsidRPr="003D1249" w:rsidDel="003D1249">
                <w:rPr>
                  <w:rFonts w:ascii="Times New Roman" w:hAnsi="Times New Roman" w:cs="Times New Roman"/>
                  <w:b/>
                  <w:sz w:val="24"/>
                  <w:szCs w:val="24"/>
                  <w:rPrChange w:id="107" w:author="sk-mpovalec" w:date="2021-09-15T15:44:00Z">
                    <w:rPr>
                      <w:rFonts w:ascii="Times New Roman" w:hAnsi="Times New Roman" w:cs="Times New Roman"/>
                      <w:sz w:val="24"/>
                      <w:szCs w:val="24"/>
                    </w:rPr>
                  </w:rPrChange>
                </w:rPr>
                <w:delText xml:space="preserve">se </w:delText>
              </w:r>
            </w:del>
            <w:r w:rsidRPr="003D1249">
              <w:rPr>
                <w:rFonts w:ascii="Times New Roman" w:hAnsi="Times New Roman" w:cs="Times New Roman"/>
                <w:b/>
                <w:sz w:val="24"/>
                <w:szCs w:val="24"/>
                <w:rPrChange w:id="108" w:author="sk-mpovalec" w:date="2021-09-15T15:44:00Z">
                  <w:rPr>
                    <w:rFonts w:ascii="Times New Roman" w:hAnsi="Times New Roman" w:cs="Times New Roman"/>
                    <w:sz w:val="24"/>
                    <w:szCs w:val="24"/>
                  </w:rPr>
                </w:rPrChange>
              </w:rPr>
              <w:t>osjećam</w:t>
            </w:r>
            <w:ins w:id="109" w:author="sk-mpovalec" w:date="2021-09-15T15:44:00Z">
              <w:r w:rsidR="003D1249"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 se</w:t>
              </w:r>
            </w:ins>
          </w:p>
        </w:tc>
        <w:tc>
          <w:tcPr>
            <w:tcW w:w="2730" w:type="dxa"/>
            <w:shd w:val="clear" w:color="auto" w:fill="92CDDC"/>
          </w:tcPr>
          <w:p w:rsidR="00000000" w:rsidRPr="003D1249" w:rsidRDefault="00C30C7C" w:rsidP="003D1249">
            <w:pPr>
              <w:tabs>
                <w:tab w:val="left" w:pos="1127"/>
              </w:tabs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rPrChange w:id="110" w:author="sk-mpovalec" w:date="2021-09-15T15:44:00Z">
                  <w:rPr>
                    <w:rFonts w:ascii="Times New Roman" w:hAnsi="Times New Roman" w:cs="Times New Roman"/>
                    <w:sz w:val="24"/>
                    <w:szCs w:val="24"/>
                  </w:rPr>
                </w:rPrChange>
              </w:rPr>
              <w:pPrChange w:id="111" w:author="sk-mpovalec" w:date="2021-09-15T15:44:00Z">
                <w:pPr>
                  <w:tabs>
                    <w:tab w:val="left" w:pos="1127"/>
                  </w:tabs>
                  <w:spacing w:before="240"/>
                </w:pPr>
              </w:pPrChange>
            </w:pPr>
            <w:r w:rsidRPr="003D1249">
              <w:rPr>
                <w:rFonts w:ascii="Times New Roman" w:hAnsi="Times New Roman" w:cs="Times New Roman"/>
                <w:b/>
                <w:sz w:val="24"/>
                <w:szCs w:val="24"/>
                <w:rPrChange w:id="112" w:author="sk-mpovalec" w:date="2021-09-15T15:44:00Z">
                  <w:rPr>
                    <w:rFonts w:ascii="Times New Roman" w:hAnsi="Times New Roman" w:cs="Times New Roman"/>
                    <w:sz w:val="24"/>
                    <w:szCs w:val="24"/>
                  </w:rPr>
                </w:rPrChange>
              </w:rPr>
              <w:t>Nakon vježbanja</w:t>
            </w:r>
            <w:ins w:id="113" w:author="sk-mpovalec" w:date="2021-09-15T15:44:00Z">
              <w:r w:rsidR="003D1249"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         </w:t>
              </w:r>
            </w:ins>
            <w:r w:rsidRPr="003D1249">
              <w:rPr>
                <w:rFonts w:ascii="Times New Roman" w:hAnsi="Times New Roman" w:cs="Times New Roman"/>
                <w:b/>
                <w:sz w:val="24"/>
                <w:szCs w:val="24"/>
                <w:rPrChange w:id="114" w:author="sk-mpovalec" w:date="2021-09-15T15:44:00Z">
                  <w:rPr>
                    <w:rFonts w:ascii="Times New Roman" w:hAnsi="Times New Roman" w:cs="Times New Roman"/>
                    <w:sz w:val="24"/>
                    <w:szCs w:val="24"/>
                  </w:rPr>
                </w:rPrChange>
              </w:rPr>
              <w:t xml:space="preserve"> </w:t>
            </w:r>
            <w:del w:id="115" w:author="sk-mpovalec" w:date="2021-09-15T15:44:00Z">
              <w:r w:rsidRPr="003D1249" w:rsidDel="003D1249">
                <w:rPr>
                  <w:rFonts w:ascii="Times New Roman" w:hAnsi="Times New Roman" w:cs="Times New Roman"/>
                  <w:b/>
                  <w:sz w:val="24"/>
                  <w:szCs w:val="24"/>
                  <w:rPrChange w:id="116" w:author="sk-mpovalec" w:date="2021-09-15T15:44:00Z">
                    <w:rPr>
                      <w:rFonts w:ascii="Times New Roman" w:hAnsi="Times New Roman" w:cs="Times New Roman"/>
                      <w:sz w:val="24"/>
                      <w:szCs w:val="24"/>
                    </w:rPr>
                  </w:rPrChange>
                </w:rPr>
                <w:delText xml:space="preserve">se </w:delText>
              </w:r>
            </w:del>
            <w:r w:rsidR="0025648A" w:rsidRPr="003D1249">
              <w:rPr>
                <w:rFonts w:ascii="Times New Roman" w:hAnsi="Times New Roman" w:cs="Times New Roman"/>
                <w:b/>
                <w:sz w:val="24"/>
                <w:szCs w:val="24"/>
                <w:rPrChange w:id="117" w:author="sk-mpovalec" w:date="2021-09-15T15:44:00Z">
                  <w:rPr>
                    <w:rFonts w:ascii="Times New Roman" w:hAnsi="Times New Roman" w:cs="Times New Roman"/>
                    <w:sz w:val="24"/>
                    <w:szCs w:val="24"/>
                  </w:rPr>
                </w:rPrChange>
              </w:rPr>
              <w:t>osjećam</w:t>
            </w:r>
            <w:ins w:id="118" w:author="sk-mpovalec" w:date="2021-09-15T15:44:00Z">
              <w:r w:rsidR="003D1249"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 se</w:t>
              </w:r>
            </w:ins>
          </w:p>
        </w:tc>
      </w:tr>
      <w:tr w:rsidR="0025648A" w:rsidTr="0025648A">
        <w:tc>
          <w:tcPr>
            <w:tcW w:w="1661" w:type="dxa"/>
          </w:tcPr>
          <w:p w:rsidR="00000000" w:rsidRDefault="0025648A">
            <w:pPr>
              <w:tabs>
                <w:tab w:val="left" w:pos="112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38" w:type="dxa"/>
          </w:tcPr>
          <w:p w:rsidR="0025648A" w:rsidRDefault="0025648A" w:rsidP="0025648A">
            <w:pPr>
              <w:tabs>
                <w:tab w:val="left" w:pos="112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3" w:type="dxa"/>
          </w:tcPr>
          <w:p w:rsidR="0025648A" w:rsidRDefault="0025648A" w:rsidP="0025648A">
            <w:pPr>
              <w:tabs>
                <w:tab w:val="left" w:pos="112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0" w:type="dxa"/>
          </w:tcPr>
          <w:p w:rsidR="0025648A" w:rsidRDefault="0025648A" w:rsidP="0025648A">
            <w:pPr>
              <w:tabs>
                <w:tab w:val="left" w:pos="112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648A" w:rsidTr="0025648A">
        <w:tc>
          <w:tcPr>
            <w:tcW w:w="1661" w:type="dxa"/>
          </w:tcPr>
          <w:p w:rsidR="00000000" w:rsidRDefault="0025648A">
            <w:pPr>
              <w:tabs>
                <w:tab w:val="left" w:pos="112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38" w:type="dxa"/>
          </w:tcPr>
          <w:p w:rsidR="0025648A" w:rsidRDefault="0025648A" w:rsidP="0025648A">
            <w:pPr>
              <w:tabs>
                <w:tab w:val="left" w:pos="112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3" w:type="dxa"/>
          </w:tcPr>
          <w:p w:rsidR="0025648A" w:rsidRDefault="0025648A" w:rsidP="0025648A">
            <w:pPr>
              <w:tabs>
                <w:tab w:val="left" w:pos="112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0" w:type="dxa"/>
          </w:tcPr>
          <w:p w:rsidR="0025648A" w:rsidRDefault="0025648A" w:rsidP="0025648A">
            <w:pPr>
              <w:tabs>
                <w:tab w:val="left" w:pos="112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648A" w:rsidTr="0025648A">
        <w:tc>
          <w:tcPr>
            <w:tcW w:w="1661" w:type="dxa"/>
          </w:tcPr>
          <w:p w:rsidR="00000000" w:rsidRDefault="0025648A">
            <w:pPr>
              <w:tabs>
                <w:tab w:val="left" w:pos="112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38" w:type="dxa"/>
          </w:tcPr>
          <w:p w:rsidR="0025648A" w:rsidRDefault="0025648A" w:rsidP="0025648A">
            <w:pPr>
              <w:tabs>
                <w:tab w:val="left" w:pos="112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3" w:type="dxa"/>
          </w:tcPr>
          <w:p w:rsidR="0025648A" w:rsidRDefault="0025648A" w:rsidP="0025648A">
            <w:pPr>
              <w:tabs>
                <w:tab w:val="left" w:pos="112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0" w:type="dxa"/>
          </w:tcPr>
          <w:p w:rsidR="0025648A" w:rsidRDefault="0025648A" w:rsidP="0025648A">
            <w:pPr>
              <w:tabs>
                <w:tab w:val="left" w:pos="112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648A" w:rsidTr="0025648A">
        <w:tc>
          <w:tcPr>
            <w:tcW w:w="1661" w:type="dxa"/>
          </w:tcPr>
          <w:p w:rsidR="00000000" w:rsidRDefault="0025648A">
            <w:pPr>
              <w:tabs>
                <w:tab w:val="left" w:pos="112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38" w:type="dxa"/>
          </w:tcPr>
          <w:p w:rsidR="0025648A" w:rsidRDefault="0025648A" w:rsidP="0025648A">
            <w:pPr>
              <w:tabs>
                <w:tab w:val="left" w:pos="112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3" w:type="dxa"/>
          </w:tcPr>
          <w:p w:rsidR="0025648A" w:rsidRDefault="0025648A" w:rsidP="0025648A">
            <w:pPr>
              <w:tabs>
                <w:tab w:val="left" w:pos="112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0" w:type="dxa"/>
          </w:tcPr>
          <w:p w:rsidR="0025648A" w:rsidRDefault="0025648A" w:rsidP="0025648A">
            <w:pPr>
              <w:tabs>
                <w:tab w:val="left" w:pos="112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648A" w:rsidTr="0025648A">
        <w:tc>
          <w:tcPr>
            <w:tcW w:w="1661" w:type="dxa"/>
          </w:tcPr>
          <w:p w:rsidR="00000000" w:rsidRDefault="0025648A">
            <w:pPr>
              <w:tabs>
                <w:tab w:val="left" w:pos="112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938" w:type="dxa"/>
          </w:tcPr>
          <w:p w:rsidR="0025648A" w:rsidRDefault="0025648A" w:rsidP="0025648A">
            <w:pPr>
              <w:tabs>
                <w:tab w:val="left" w:pos="112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3" w:type="dxa"/>
          </w:tcPr>
          <w:p w:rsidR="0025648A" w:rsidRDefault="0025648A" w:rsidP="0025648A">
            <w:pPr>
              <w:tabs>
                <w:tab w:val="left" w:pos="112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0" w:type="dxa"/>
          </w:tcPr>
          <w:p w:rsidR="0025648A" w:rsidRDefault="0025648A" w:rsidP="0025648A">
            <w:pPr>
              <w:tabs>
                <w:tab w:val="left" w:pos="112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648A" w:rsidTr="0025648A">
        <w:tc>
          <w:tcPr>
            <w:tcW w:w="1661" w:type="dxa"/>
          </w:tcPr>
          <w:p w:rsidR="00000000" w:rsidRDefault="0025648A">
            <w:pPr>
              <w:tabs>
                <w:tab w:val="left" w:pos="112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938" w:type="dxa"/>
          </w:tcPr>
          <w:p w:rsidR="0025648A" w:rsidRDefault="0025648A" w:rsidP="0025648A">
            <w:pPr>
              <w:tabs>
                <w:tab w:val="left" w:pos="112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3" w:type="dxa"/>
          </w:tcPr>
          <w:p w:rsidR="0025648A" w:rsidRDefault="0025648A" w:rsidP="0025648A">
            <w:pPr>
              <w:tabs>
                <w:tab w:val="left" w:pos="112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0" w:type="dxa"/>
          </w:tcPr>
          <w:p w:rsidR="0025648A" w:rsidRDefault="0025648A" w:rsidP="0025648A">
            <w:pPr>
              <w:tabs>
                <w:tab w:val="left" w:pos="112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648A" w:rsidTr="0025648A">
        <w:tc>
          <w:tcPr>
            <w:tcW w:w="1661" w:type="dxa"/>
          </w:tcPr>
          <w:p w:rsidR="00000000" w:rsidRDefault="0025648A">
            <w:pPr>
              <w:tabs>
                <w:tab w:val="left" w:pos="112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938" w:type="dxa"/>
          </w:tcPr>
          <w:p w:rsidR="0025648A" w:rsidRDefault="0025648A" w:rsidP="0025648A">
            <w:pPr>
              <w:tabs>
                <w:tab w:val="left" w:pos="112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3" w:type="dxa"/>
          </w:tcPr>
          <w:p w:rsidR="0025648A" w:rsidRDefault="0025648A" w:rsidP="0025648A">
            <w:pPr>
              <w:tabs>
                <w:tab w:val="left" w:pos="112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0" w:type="dxa"/>
          </w:tcPr>
          <w:p w:rsidR="0025648A" w:rsidRDefault="0025648A" w:rsidP="0025648A">
            <w:pPr>
              <w:tabs>
                <w:tab w:val="left" w:pos="112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5648A" w:rsidRDefault="0025648A" w:rsidP="0025648A">
      <w:pPr>
        <w:tabs>
          <w:tab w:val="left" w:pos="1127"/>
        </w:tabs>
        <w:rPr>
          <w:rFonts w:ascii="Times New Roman" w:hAnsi="Times New Roman" w:cs="Times New Roman"/>
          <w:b/>
          <w:sz w:val="24"/>
          <w:szCs w:val="24"/>
        </w:rPr>
      </w:pPr>
    </w:p>
    <w:p w:rsidR="0025648A" w:rsidRDefault="0025648A" w:rsidP="0025648A">
      <w:pPr>
        <w:tabs>
          <w:tab w:val="left" w:pos="1127"/>
        </w:tabs>
        <w:rPr>
          <w:rFonts w:ascii="Times New Roman" w:hAnsi="Times New Roman" w:cs="Times New Roman"/>
          <w:b/>
          <w:sz w:val="24"/>
          <w:szCs w:val="24"/>
        </w:rPr>
      </w:pPr>
    </w:p>
    <w:p w:rsidR="0025648A" w:rsidRDefault="0025648A" w:rsidP="0025648A">
      <w:pPr>
        <w:tabs>
          <w:tab w:val="left" w:pos="1127"/>
        </w:tabs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661"/>
        <w:gridCol w:w="1938"/>
        <w:gridCol w:w="2733"/>
        <w:gridCol w:w="2730"/>
      </w:tblGrid>
      <w:tr w:rsidR="0025648A" w:rsidTr="0053319B">
        <w:tc>
          <w:tcPr>
            <w:tcW w:w="1661" w:type="dxa"/>
            <w:shd w:val="clear" w:color="auto" w:fill="92CDDC"/>
          </w:tcPr>
          <w:p w:rsidR="0025648A" w:rsidRPr="003D1249" w:rsidRDefault="0025648A" w:rsidP="003D1249">
            <w:pPr>
              <w:tabs>
                <w:tab w:val="left" w:pos="1127"/>
              </w:tabs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rPrChange w:id="119" w:author="sk-mpovalec" w:date="2021-09-15T15:44:00Z">
                  <w:rPr>
                    <w:rFonts w:ascii="Times New Roman" w:hAnsi="Times New Roman" w:cs="Times New Roman"/>
                    <w:sz w:val="24"/>
                    <w:szCs w:val="24"/>
                  </w:rPr>
                </w:rPrChange>
              </w:rPr>
              <w:pPrChange w:id="120" w:author="sk-mpovalec" w:date="2021-09-15T15:44:00Z">
                <w:pPr>
                  <w:tabs>
                    <w:tab w:val="left" w:pos="1127"/>
                  </w:tabs>
                  <w:spacing w:before="240"/>
                  <w:jc w:val="center"/>
                </w:pPr>
              </w:pPrChange>
            </w:pPr>
            <w:r w:rsidRPr="003D1249">
              <w:rPr>
                <w:rFonts w:ascii="Times New Roman" w:hAnsi="Times New Roman" w:cs="Times New Roman"/>
                <w:b/>
                <w:sz w:val="24"/>
                <w:szCs w:val="24"/>
                <w:rPrChange w:id="121" w:author="sk-mpovalec" w:date="2021-09-15T15:44:00Z">
                  <w:rPr>
                    <w:rFonts w:ascii="Times New Roman" w:hAnsi="Times New Roman" w:cs="Times New Roman"/>
                    <w:sz w:val="24"/>
                    <w:szCs w:val="24"/>
                  </w:rPr>
                </w:rPrChange>
              </w:rPr>
              <w:t>Dan</w:t>
            </w:r>
          </w:p>
        </w:tc>
        <w:tc>
          <w:tcPr>
            <w:tcW w:w="1938" w:type="dxa"/>
            <w:shd w:val="clear" w:color="auto" w:fill="92CDDC"/>
          </w:tcPr>
          <w:p w:rsidR="0025648A" w:rsidRPr="003D1249" w:rsidRDefault="0025648A" w:rsidP="003D1249">
            <w:pPr>
              <w:tabs>
                <w:tab w:val="left" w:pos="1127"/>
              </w:tabs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rPrChange w:id="122" w:author="sk-mpovalec" w:date="2021-09-15T15:44:00Z">
                  <w:rPr>
                    <w:rFonts w:ascii="Times New Roman" w:hAnsi="Times New Roman" w:cs="Times New Roman"/>
                    <w:sz w:val="24"/>
                    <w:szCs w:val="24"/>
                  </w:rPr>
                </w:rPrChange>
              </w:rPr>
              <w:pPrChange w:id="123" w:author="sk-mpovalec" w:date="2021-09-15T15:44:00Z">
                <w:pPr>
                  <w:tabs>
                    <w:tab w:val="left" w:pos="1127"/>
                  </w:tabs>
                  <w:spacing w:before="240"/>
                </w:pPr>
              </w:pPrChange>
            </w:pPr>
            <w:r w:rsidRPr="003D1249">
              <w:rPr>
                <w:rFonts w:ascii="Times New Roman" w:hAnsi="Times New Roman" w:cs="Times New Roman"/>
                <w:b/>
                <w:sz w:val="24"/>
                <w:szCs w:val="24"/>
                <w:rPrChange w:id="124" w:author="sk-mpovalec" w:date="2021-09-15T15:44:00Z">
                  <w:rPr>
                    <w:rFonts w:ascii="Times New Roman" w:hAnsi="Times New Roman" w:cs="Times New Roman"/>
                    <w:sz w:val="24"/>
                    <w:szCs w:val="24"/>
                  </w:rPr>
                </w:rPrChange>
              </w:rPr>
              <w:t>Vrijeme aktivnosti</w:t>
            </w:r>
          </w:p>
        </w:tc>
        <w:tc>
          <w:tcPr>
            <w:tcW w:w="2733" w:type="dxa"/>
            <w:shd w:val="clear" w:color="auto" w:fill="92CDDC"/>
          </w:tcPr>
          <w:p w:rsidR="0025648A" w:rsidRPr="003D1249" w:rsidRDefault="0025648A" w:rsidP="003D1249">
            <w:pPr>
              <w:tabs>
                <w:tab w:val="left" w:pos="1127"/>
              </w:tabs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rPrChange w:id="125" w:author="sk-mpovalec" w:date="2021-09-15T15:44:00Z">
                  <w:rPr>
                    <w:rFonts w:ascii="Times New Roman" w:hAnsi="Times New Roman" w:cs="Times New Roman"/>
                    <w:sz w:val="24"/>
                    <w:szCs w:val="24"/>
                  </w:rPr>
                </w:rPrChange>
              </w:rPr>
              <w:pPrChange w:id="126" w:author="sk-mpovalec" w:date="2021-09-15T15:44:00Z">
                <w:pPr>
                  <w:tabs>
                    <w:tab w:val="left" w:pos="1127"/>
                  </w:tabs>
                  <w:spacing w:before="240"/>
                </w:pPr>
              </w:pPrChange>
            </w:pPr>
            <w:r w:rsidRPr="003D1249">
              <w:rPr>
                <w:rFonts w:ascii="Times New Roman" w:hAnsi="Times New Roman" w:cs="Times New Roman"/>
                <w:b/>
                <w:sz w:val="24"/>
                <w:szCs w:val="24"/>
                <w:rPrChange w:id="127" w:author="sk-mpovalec" w:date="2021-09-15T15:44:00Z">
                  <w:rPr>
                    <w:rFonts w:ascii="Times New Roman" w:hAnsi="Times New Roman" w:cs="Times New Roman"/>
                    <w:sz w:val="24"/>
                    <w:szCs w:val="24"/>
                  </w:rPr>
                </w:rPrChange>
              </w:rPr>
              <w:t xml:space="preserve">Prije vježbanja </w:t>
            </w:r>
            <w:ins w:id="128" w:author="sk-mpovalec" w:date="2021-09-15T15:44:00Z">
              <w:r w:rsidR="003D1249"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  </w:t>
              </w:r>
            </w:ins>
            <w:del w:id="129" w:author="sk-mpovalec" w:date="2021-09-15T15:44:00Z">
              <w:r w:rsidRPr="003D1249" w:rsidDel="003D1249">
                <w:rPr>
                  <w:rFonts w:ascii="Times New Roman" w:hAnsi="Times New Roman" w:cs="Times New Roman"/>
                  <w:b/>
                  <w:sz w:val="24"/>
                  <w:szCs w:val="24"/>
                  <w:rPrChange w:id="130" w:author="sk-mpovalec" w:date="2021-09-15T15:44:00Z">
                    <w:rPr>
                      <w:rFonts w:ascii="Times New Roman" w:hAnsi="Times New Roman" w:cs="Times New Roman"/>
                      <w:sz w:val="24"/>
                      <w:szCs w:val="24"/>
                    </w:rPr>
                  </w:rPrChange>
                </w:rPr>
                <w:delText xml:space="preserve">se </w:delText>
              </w:r>
            </w:del>
            <w:r w:rsidRPr="003D1249">
              <w:rPr>
                <w:rFonts w:ascii="Times New Roman" w:hAnsi="Times New Roman" w:cs="Times New Roman"/>
                <w:b/>
                <w:sz w:val="24"/>
                <w:szCs w:val="24"/>
                <w:rPrChange w:id="131" w:author="sk-mpovalec" w:date="2021-09-15T15:44:00Z">
                  <w:rPr>
                    <w:rFonts w:ascii="Times New Roman" w:hAnsi="Times New Roman" w:cs="Times New Roman"/>
                    <w:sz w:val="24"/>
                    <w:szCs w:val="24"/>
                  </w:rPr>
                </w:rPrChange>
              </w:rPr>
              <w:t>osjećam</w:t>
            </w:r>
            <w:ins w:id="132" w:author="sk-mpovalec" w:date="2021-09-15T15:44:00Z">
              <w:r w:rsidR="003D1249"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 se</w:t>
              </w:r>
            </w:ins>
          </w:p>
        </w:tc>
        <w:tc>
          <w:tcPr>
            <w:tcW w:w="2730" w:type="dxa"/>
            <w:shd w:val="clear" w:color="auto" w:fill="92CDDC"/>
          </w:tcPr>
          <w:p w:rsidR="0025648A" w:rsidRPr="003D1249" w:rsidRDefault="0025648A" w:rsidP="003D1249">
            <w:pPr>
              <w:tabs>
                <w:tab w:val="left" w:pos="1127"/>
              </w:tabs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rPrChange w:id="133" w:author="sk-mpovalec" w:date="2021-09-15T15:44:00Z">
                  <w:rPr>
                    <w:rFonts w:ascii="Times New Roman" w:hAnsi="Times New Roman" w:cs="Times New Roman"/>
                    <w:sz w:val="24"/>
                    <w:szCs w:val="24"/>
                  </w:rPr>
                </w:rPrChange>
              </w:rPr>
              <w:pPrChange w:id="134" w:author="sk-mpovalec" w:date="2021-09-15T15:44:00Z">
                <w:pPr>
                  <w:tabs>
                    <w:tab w:val="left" w:pos="1127"/>
                  </w:tabs>
                  <w:spacing w:before="240"/>
                </w:pPr>
              </w:pPrChange>
            </w:pPr>
            <w:r w:rsidRPr="003D1249">
              <w:rPr>
                <w:rFonts w:ascii="Times New Roman" w:hAnsi="Times New Roman" w:cs="Times New Roman"/>
                <w:b/>
                <w:sz w:val="24"/>
                <w:szCs w:val="24"/>
                <w:rPrChange w:id="135" w:author="sk-mpovalec" w:date="2021-09-15T15:44:00Z">
                  <w:rPr>
                    <w:rFonts w:ascii="Times New Roman" w:hAnsi="Times New Roman" w:cs="Times New Roman"/>
                    <w:sz w:val="24"/>
                    <w:szCs w:val="24"/>
                  </w:rPr>
                </w:rPrChange>
              </w:rPr>
              <w:t xml:space="preserve">Nakon vježbanja </w:t>
            </w:r>
            <w:ins w:id="136" w:author="sk-mpovalec" w:date="2021-09-15T15:44:00Z">
              <w:r w:rsidR="003D1249"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         </w:t>
              </w:r>
            </w:ins>
            <w:del w:id="137" w:author="sk-mpovalec" w:date="2021-09-15T15:44:00Z">
              <w:r w:rsidRPr="003D1249" w:rsidDel="003D1249">
                <w:rPr>
                  <w:rFonts w:ascii="Times New Roman" w:hAnsi="Times New Roman" w:cs="Times New Roman"/>
                  <w:b/>
                  <w:sz w:val="24"/>
                  <w:szCs w:val="24"/>
                  <w:rPrChange w:id="138" w:author="sk-mpovalec" w:date="2021-09-15T15:44:00Z">
                    <w:rPr>
                      <w:rFonts w:ascii="Times New Roman" w:hAnsi="Times New Roman" w:cs="Times New Roman"/>
                      <w:sz w:val="24"/>
                      <w:szCs w:val="24"/>
                    </w:rPr>
                  </w:rPrChange>
                </w:rPr>
                <w:delText xml:space="preserve">se </w:delText>
              </w:r>
            </w:del>
            <w:r w:rsidRPr="003D1249">
              <w:rPr>
                <w:rFonts w:ascii="Times New Roman" w:hAnsi="Times New Roman" w:cs="Times New Roman"/>
                <w:b/>
                <w:sz w:val="24"/>
                <w:szCs w:val="24"/>
                <w:rPrChange w:id="139" w:author="sk-mpovalec" w:date="2021-09-15T15:44:00Z">
                  <w:rPr>
                    <w:rFonts w:ascii="Times New Roman" w:hAnsi="Times New Roman" w:cs="Times New Roman"/>
                    <w:sz w:val="24"/>
                    <w:szCs w:val="24"/>
                  </w:rPr>
                </w:rPrChange>
              </w:rPr>
              <w:t>osjećam</w:t>
            </w:r>
            <w:ins w:id="140" w:author="sk-mpovalec" w:date="2021-09-15T15:44:00Z">
              <w:r w:rsidR="003D1249"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 se</w:t>
              </w:r>
            </w:ins>
          </w:p>
        </w:tc>
      </w:tr>
      <w:tr w:rsidR="0025648A" w:rsidTr="001969B8">
        <w:tc>
          <w:tcPr>
            <w:tcW w:w="1661" w:type="dxa"/>
          </w:tcPr>
          <w:p w:rsidR="0025648A" w:rsidRDefault="0025648A" w:rsidP="001969B8">
            <w:pPr>
              <w:tabs>
                <w:tab w:val="left" w:pos="112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38" w:type="dxa"/>
          </w:tcPr>
          <w:p w:rsidR="0025648A" w:rsidRDefault="0025648A" w:rsidP="001969B8">
            <w:pPr>
              <w:tabs>
                <w:tab w:val="left" w:pos="112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3" w:type="dxa"/>
          </w:tcPr>
          <w:p w:rsidR="0025648A" w:rsidRDefault="0025648A" w:rsidP="001969B8">
            <w:pPr>
              <w:tabs>
                <w:tab w:val="left" w:pos="112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0" w:type="dxa"/>
          </w:tcPr>
          <w:p w:rsidR="0025648A" w:rsidRDefault="0025648A" w:rsidP="001969B8">
            <w:pPr>
              <w:tabs>
                <w:tab w:val="left" w:pos="112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648A" w:rsidTr="001969B8">
        <w:tc>
          <w:tcPr>
            <w:tcW w:w="1661" w:type="dxa"/>
          </w:tcPr>
          <w:p w:rsidR="0025648A" w:rsidRDefault="0025648A" w:rsidP="001969B8">
            <w:pPr>
              <w:tabs>
                <w:tab w:val="left" w:pos="112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38" w:type="dxa"/>
          </w:tcPr>
          <w:p w:rsidR="0025648A" w:rsidRDefault="0025648A" w:rsidP="001969B8">
            <w:pPr>
              <w:tabs>
                <w:tab w:val="left" w:pos="112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3" w:type="dxa"/>
          </w:tcPr>
          <w:p w:rsidR="0025648A" w:rsidRDefault="0025648A" w:rsidP="001969B8">
            <w:pPr>
              <w:tabs>
                <w:tab w:val="left" w:pos="112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0" w:type="dxa"/>
          </w:tcPr>
          <w:p w:rsidR="0025648A" w:rsidRDefault="0025648A" w:rsidP="001969B8">
            <w:pPr>
              <w:tabs>
                <w:tab w:val="left" w:pos="112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648A" w:rsidTr="001969B8">
        <w:tc>
          <w:tcPr>
            <w:tcW w:w="1661" w:type="dxa"/>
          </w:tcPr>
          <w:p w:rsidR="0025648A" w:rsidRDefault="0025648A" w:rsidP="001969B8">
            <w:pPr>
              <w:tabs>
                <w:tab w:val="left" w:pos="112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38" w:type="dxa"/>
          </w:tcPr>
          <w:p w:rsidR="0025648A" w:rsidRDefault="0025648A" w:rsidP="001969B8">
            <w:pPr>
              <w:tabs>
                <w:tab w:val="left" w:pos="112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3" w:type="dxa"/>
          </w:tcPr>
          <w:p w:rsidR="0025648A" w:rsidRDefault="0025648A" w:rsidP="001969B8">
            <w:pPr>
              <w:tabs>
                <w:tab w:val="left" w:pos="112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0" w:type="dxa"/>
          </w:tcPr>
          <w:p w:rsidR="0025648A" w:rsidRDefault="0025648A" w:rsidP="001969B8">
            <w:pPr>
              <w:tabs>
                <w:tab w:val="left" w:pos="112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648A" w:rsidTr="001969B8">
        <w:tc>
          <w:tcPr>
            <w:tcW w:w="1661" w:type="dxa"/>
          </w:tcPr>
          <w:p w:rsidR="0025648A" w:rsidRDefault="0025648A" w:rsidP="001969B8">
            <w:pPr>
              <w:tabs>
                <w:tab w:val="left" w:pos="112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38" w:type="dxa"/>
          </w:tcPr>
          <w:p w:rsidR="0025648A" w:rsidRDefault="0025648A" w:rsidP="001969B8">
            <w:pPr>
              <w:tabs>
                <w:tab w:val="left" w:pos="112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3" w:type="dxa"/>
          </w:tcPr>
          <w:p w:rsidR="0025648A" w:rsidRDefault="0025648A" w:rsidP="001969B8">
            <w:pPr>
              <w:tabs>
                <w:tab w:val="left" w:pos="112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0" w:type="dxa"/>
          </w:tcPr>
          <w:p w:rsidR="0025648A" w:rsidRDefault="0025648A" w:rsidP="001969B8">
            <w:pPr>
              <w:tabs>
                <w:tab w:val="left" w:pos="112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648A" w:rsidTr="001969B8">
        <w:tc>
          <w:tcPr>
            <w:tcW w:w="1661" w:type="dxa"/>
          </w:tcPr>
          <w:p w:rsidR="0025648A" w:rsidRDefault="0025648A" w:rsidP="001969B8">
            <w:pPr>
              <w:tabs>
                <w:tab w:val="left" w:pos="112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938" w:type="dxa"/>
          </w:tcPr>
          <w:p w:rsidR="0025648A" w:rsidRDefault="0025648A" w:rsidP="001969B8">
            <w:pPr>
              <w:tabs>
                <w:tab w:val="left" w:pos="112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3" w:type="dxa"/>
          </w:tcPr>
          <w:p w:rsidR="0025648A" w:rsidRDefault="0025648A" w:rsidP="001969B8">
            <w:pPr>
              <w:tabs>
                <w:tab w:val="left" w:pos="112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0" w:type="dxa"/>
          </w:tcPr>
          <w:p w:rsidR="0025648A" w:rsidRDefault="0025648A" w:rsidP="001969B8">
            <w:pPr>
              <w:tabs>
                <w:tab w:val="left" w:pos="112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648A" w:rsidTr="001969B8">
        <w:tc>
          <w:tcPr>
            <w:tcW w:w="1661" w:type="dxa"/>
          </w:tcPr>
          <w:p w:rsidR="0025648A" w:rsidRDefault="0025648A" w:rsidP="001969B8">
            <w:pPr>
              <w:tabs>
                <w:tab w:val="left" w:pos="112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938" w:type="dxa"/>
          </w:tcPr>
          <w:p w:rsidR="0025648A" w:rsidRDefault="0025648A" w:rsidP="001969B8">
            <w:pPr>
              <w:tabs>
                <w:tab w:val="left" w:pos="112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3" w:type="dxa"/>
          </w:tcPr>
          <w:p w:rsidR="0025648A" w:rsidRDefault="0025648A" w:rsidP="001969B8">
            <w:pPr>
              <w:tabs>
                <w:tab w:val="left" w:pos="112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0" w:type="dxa"/>
          </w:tcPr>
          <w:p w:rsidR="0025648A" w:rsidRDefault="0025648A" w:rsidP="001969B8">
            <w:pPr>
              <w:tabs>
                <w:tab w:val="left" w:pos="112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648A" w:rsidTr="001969B8">
        <w:tc>
          <w:tcPr>
            <w:tcW w:w="1661" w:type="dxa"/>
          </w:tcPr>
          <w:p w:rsidR="0025648A" w:rsidRDefault="0025648A" w:rsidP="001969B8">
            <w:pPr>
              <w:tabs>
                <w:tab w:val="left" w:pos="112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938" w:type="dxa"/>
          </w:tcPr>
          <w:p w:rsidR="0025648A" w:rsidRDefault="0025648A" w:rsidP="001969B8">
            <w:pPr>
              <w:tabs>
                <w:tab w:val="left" w:pos="112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3" w:type="dxa"/>
          </w:tcPr>
          <w:p w:rsidR="0025648A" w:rsidRDefault="0025648A" w:rsidP="001969B8">
            <w:pPr>
              <w:tabs>
                <w:tab w:val="left" w:pos="112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30" w:type="dxa"/>
          </w:tcPr>
          <w:p w:rsidR="0025648A" w:rsidRDefault="0025648A" w:rsidP="001969B8">
            <w:pPr>
              <w:tabs>
                <w:tab w:val="left" w:pos="112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5648A" w:rsidRDefault="0025648A" w:rsidP="0025648A">
      <w:pPr>
        <w:tabs>
          <w:tab w:val="left" w:pos="1127"/>
        </w:tabs>
        <w:rPr>
          <w:rFonts w:ascii="Times New Roman" w:hAnsi="Times New Roman" w:cs="Times New Roman"/>
          <w:b/>
          <w:sz w:val="24"/>
          <w:szCs w:val="24"/>
        </w:rPr>
        <w:sectPr w:rsidR="0025648A" w:rsidSect="0025648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00000" w:rsidRDefault="002636F3">
      <w:pPr>
        <w:tabs>
          <w:tab w:val="left" w:pos="1127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Prilog 4</w:t>
      </w:r>
    </w:p>
    <w:p w:rsidR="00000000" w:rsidRDefault="00C30C7C">
      <w:pPr>
        <w:tabs>
          <w:tab w:val="left" w:pos="1127"/>
        </w:tabs>
        <w:rPr>
          <w:rFonts w:ascii="Times New Roman" w:hAnsi="Times New Roman" w:cs="Times New Roman"/>
          <w:sz w:val="24"/>
          <w:szCs w:val="24"/>
        </w:rPr>
      </w:pPr>
      <w:r w:rsidRPr="00C30C7C">
        <w:rPr>
          <w:rFonts w:ascii="Times New Roman" w:hAnsi="Times New Roman" w:cs="Times New Roman"/>
          <w:sz w:val="24"/>
          <w:szCs w:val="24"/>
        </w:rPr>
        <w:t>Aplikacija za vježbanje</w:t>
      </w:r>
    </w:p>
    <w:p w:rsidR="00D242C1" w:rsidRDefault="00C30C7C">
      <w:pPr>
        <w:tabs>
          <w:tab w:val="left" w:pos="1127"/>
        </w:tabs>
        <w:rPr>
          <w:rFonts w:ascii="Times New Roman" w:hAnsi="Times New Roman" w:cs="Times New Roman"/>
          <w:sz w:val="24"/>
          <w:szCs w:val="24"/>
        </w:rPr>
      </w:pPr>
      <w:hyperlink r:id="rId7" w:history="1">
        <w:r w:rsidRPr="00C30C7C">
          <w:rPr>
            <w:rStyle w:val="Hyperlink"/>
          </w:rPr>
          <w:t>https://play.google.com/store/apps/details?id=com.exerciseforkids.kidsworkout&amp;hl=en_US&amp;gl=US</w:t>
        </w:r>
      </w:hyperlink>
      <w:r w:rsidR="0025648A"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D242C1" w:rsidSect="002564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94D5E"/>
    <w:multiLevelType w:val="hybridMultilevel"/>
    <w:tmpl w:val="8CE2440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D877AB"/>
    <w:multiLevelType w:val="hybridMultilevel"/>
    <w:tmpl w:val="F000D8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414DC4"/>
    <w:multiLevelType w:val="hybridMultilevel"/>
    <w:tmpl w:val="E4622C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7E33A68"/>
    <w:multiLevelType w:val="hybridMultilevel"/>
    <w:tmpl w:val="5DF26E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4915AA"/>
    <w:multiLevelType w:val="hybridMultilevel"/>
    <w:tmpl w:val="6E5C5716"/>
    <w:lvl w:ilvl="0" w:tplc="F7B810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F22F51"/>
    <w:multiLevelType w:val="hybridMultilevel"/>
    <w:tmpl w:val="90383816"/>
    <w:lvl w:ilvl="0" w:tplc="F7B810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0"/>
  </w:num>
  <w:num w:numId="8">
    <w:abstractNumId w:val="8"/>
  </w:num>
  <w:num w:numId="9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risnik">
    <w15:presenceInfo w15:providerId="Windows Live" w15:userId="77ba6ffb5b0b791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trackRevisions/>
  <w:defaultTabStop w:val="708"/>
  <w:hyphenationZone w:val="425"/>
  <w:characterSpacingControl w:val="doNotCompress"/>
  <w:compat/>
  <w:rsids>
    <w:rsidRoot w:val="00AA0C99"/>
    <w:rsid w:val="0004277A"/>
    <w:rsid w:val="00043E12"/>
    <w:rsid w:val="00083C9B"/>
    <w:rsid w:val="000A406F"/>
    <w:rsid w:val="00137F22"/>
    <w:rsid w:val="001470FC"/>
    <w:rsid w:val="0025648A"/>
    <w:rsid w:val="002636F3"/>
    <w:rsid w:val="00285FDE"/>
    <w:rsid w:val="002D523A"/>
    <w:rsid w:val="002D7E05"/>
    <w:rsid w:val="002E41D1"/>
    <w:rsid w:val="002E7A17"/>
    <w:rsid w:val="003037BC"/>
    <w:rsid w:val="00303EDA"/>
    <w:rsid w:val="00313FEB"/>
    <w:rsid w:val="00392DA1"/>
    <w:rsid w:val="003D1249"/>
    <w:rsid w:val="003F3103"/>
    <w:rsid w:val="004208D4"/>
    <w:rsid w:val="004340C3"/>
    <w:rsid w:val="00442C58"/>
    <w:rsid w:val="004612F5"/>
    <w:rsid w:val="004B1390"/>
    <w:rsid w:val="004E2456"/>
    <w:rsid w:val="00524139"/>
    <w:rsid w:val="0053319B"/>
    <w:rsid w:val="005422B4"/>
    <w:rsid w:val="005462F0"/>
    <w:rsid w:val="00571D2B"/>
    <w:rsid w:val="00573494"/>
    <w:rsid w:val="00582218"/>
    <w:rsid w:val="00582FDF"/>
    <w:rsid w:val="00662406"/>
    <w:rsid w:val="00721E30"/>
    <w:rsid w:val="007B1C2D"/>
    <w:rsid w:val="007B6EFC"/>
    <w:rsid w:val="00810E10"/>
    <w:rsid w:val="008B1991"/>
    <w:rsid w:val="008E196B"/>
    <w:rsid w:val="008F7F57"/>
    <w:rsid w:val="00914C7D"/>
    <w:rsid w:val="009354AB"/>
    <w:rsid w:val="0093633A"/>
    <w:rsid w:val="00936FB8"/>
    <w:rsid w:val="00A05332"/>
    <w:rsid w:val="00A51938"/>
    <w:rsid w:val="00AA0C99"/>
    <w:rsid w:val="00B0376B"/>
    <w:rsid w:val="00C270CC"/>
    <w:rsid w:val="00C30C7C"/>
    <w:rsid w:val="00C55B2E"/>
    <w:rsid w:val="00C94C82"/>
    <w:rsid w:val="00CC72EB"/>
    <w:rsid w:val="00CD737E"/>
    <w:rsid w:val="00D04ECA"/>
    <w:rsid w:val="00D118A7"/>
    <w:rsid w:val="00D1524C"/>
    <w:rsid w:val="00D242C1"/>
    <w:rsid w:val="00D302E4"/>
    <w:rsid w:val="00D36EF2"/>
    <w:rsid w:val="00D77B78"/>
    <w:rsid w:val="00D9679A"/>
    <w:rsid w:val="00E260E8"/>
    <w:rsid w:val="00E31005"/>
    <w:rsid w:val="00E430E3"/>
    <w:rsid w:val="00E64353"/>
    <w:rsid w:val="00ED7147"/>
    <w:rsid w:val="00F06E19"/>
    <w:rsid w:val="00F170EF"/>
    <w:rsid w:val="00F441E4"/>
    <w:rsid w:val="00FA36EC"/>
    <w:rsid w:val="00FB4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Ravni poveznik sa strelicom 29"/>
        <o:r id="V:Rule2" type="connector" idref="#Ravni poveznik sa strelicom 25"/>
        <o:r id="V:Rule3" type="connector" idref="#Ravni poveznik sa strelicom 24"/>
        <o:r id="V:Rule4" type="connector" idref="#Ravni poveznik sa strelicom 23"/>
        <o:r id="V:Rule5" type="connector" idref="#Ravni poveznik sa strelicom 26"/>
        <o:r id="V:Rule6" type="connector" idref="#Ravni poveznik sa strelicom 27"/>
        <o:r id="V:Rule7" type="connector" idref="#Ravni poveznik sa strelicom 28"/>
        <o:r id="V:Rule8" type="connector" idref="#Ravni poveznik sa strelicom 2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A0C9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13F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5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lay.google.com/store/apps/details?id=com.exerciseforkids.kidsworkout&amp;hl=en_US&amp;gl=U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C0D66-5612-4DF3-B739-2E9350BDF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602</Words>
  <Characters>3435</Characters>
  <Application>Microsoft Office Word</Application>
  <DocSecurity>0</DocSecurity>
  <Lines>28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sk-mpovalec</dc:creator>
  <cp:lastModifiedBy>sk-mpovalec</cp:lastModifiedBy>
  <cp:revision>8</cp:revision>
  <dcterms:created xsi:type="dcterms:W3CDTF">2021-09-12T13:04:00Z</dcterms:created>
  <dcterms:modified xsi:type="dcterms:W3CDTF">2021-09-15T13:45:00Z</dcterms:modified>
</cp:coreProperties>
</file>